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5A8680" w14:textId="7B0FCF81" w:rsidR="00395399" w:rsidRPr="006E2F1A" w:rsidRDefault="00395399" w:rsidP="00EB32F9">
      <w:pPr>
        <w:bidi w:val="0"/>
        <w:jc w:val="center"/>
        <w:rPr>
          <w:rFonts w:asciiTheme="minorBidi" w:hAnsiTheme="minorBidi" w:cstheme="minorBidi"/>
          <w:sz w:val="22"/>
          <w:szCs w:val="22"/>
        </w:rPr>
      </w:pPr>
      <w:r w:rsidRPr="006E2F1A">
        <w:rPr>
          <w:rFonts w:asciiTheme="minorBidi" w:hAnsiTheme="minorBidi" w:cstheme="minorBidi"/>
          <w:b/>
          <w:bCs/>
          <w:sz w:val="22"/>
          <w:szCs w:val="22"/>
        </w:rPr>
        <w:t>Maintenance Agreement</w:t>
      </w:r>
      <w:r w:rsidR="00897208" w:rsidRPr="006E2F1A">
        <w:rPr>
          <w:rFonts w:asciiTheme="minorBidi" w:hAnsiTheme="minorBidi" w:cstheme="minorBidi"/>
          <w:b/>
          <w:bCs/>
          <w:sz w:val="22"/>
          <w:szCs w:val="22"/>
        </w:rPr>
        <w:t xml:space="preserve"> of Office </w:t>
      </w:r>
      <w:r w:rsidR="00570EE4" w:rsidRPr="006E2F1A">
        <w:rPr>
          <w:rFonts w:asciiTheme="minorBidi" w:hAnsiTheme="minorBidi" w:cstheme="minorBidi"/>
          <w:b/>
          <w:bCs/>
          <w:sz w:val="22"/>
          <w:szCs w:val="22"/>
        </w:rPr>
        <w:t>Equipment</w:t>
      </w:r>
    </w:p>
    <w:p w14:paraId="346523F5" w14:textId="65983798" w:rsidR="00EB32F9" w:rsidRPr="006E2F1A" w:rsidRDefault="00EB32F9" w:rsidP="00E13803">
      <w:pPr>
        <w:bidi w:val="0"/>
        <w:rPr>
          <w:rFonts w:asciiTheme="minorBidi" w:hAnsiTheme="minorBidi" w:cstheme="minorBidi"/>
          <w:sz w:val="22"/>
          <w:szCs w:val="22"/>
        </w:rPr>
      </w:pPr>
    </w:p>
    <w:p w14:paraId="1B99B0BE" w14:textId="77777777" w:rsidR="00EB32F9" w:rsidRPr="006E2F1A" w:rsidRDefault="00EB32F9" w:rsidP="00E13803">
      <w:pPr>
        <w:bidi w:val="0"/>
        <w:rPr>
          <w:rFonts w:asciiTheme="minorBidi" w:hAnsiTheme="minorBidi" w:cstheme="minorBidi"/>
          <w:sz w:val="22"/>
          <w:szCs w:val="22"/>
        </w:rPr>
      </w:pPr>
    </w:p>
    <w:p w14:paraId="0AE6CE78" w14:textId="77777777" w:rsidR="00395399" w:rsidRPr="006E2F1A" w:rsidRDefault="004726DC" w:rsidP="00576E2F">
      <w:pPr>
        <w:bidi w:val="0"/>
        <w:rPr>
          <w:rFonts w:asciiTheme="minorBidi" w:hAnsiTheme="minorBidi" w:cstheme="minorBidi"/>
          <w:sz w:val="22"/>
          <w:szCs w:val="22"/>
        </w:rPr>
      </w:pPr>
      <w:r w:rsidRPr="006E2F1A">
        <w:rPr>
          <w:rFonts w:asciiTheme="minorBidi" w:hAnsiTheme="minorBidi" w:cstheme="minorBidi"/>
          <w:sz w:val="22"/>
          <w:szCs w:val="22"/>
        </w:rPr>
        <w:t>Signed between:</w:t>
      </w:r>
    </w:p>
    <w:p w14:paraId="538B8FB5" w14:textId="77777777" w:rsidR="00395399" w:rsidRPr="006E2F1A" w:rsidRDefault="00395399" w:rsidP="00576E2F">
      <w:pPr>
        <w:bidi w:val="0"/>
        <w:rPr>
          <w:rFonts w:asciiTheme="minorBidi" w:hAnsiTheme="minorBidi" w:cstheme="minorBidi"/>
          <w:sz w:val="22"/>
          <w:szCs w:val="22"/>
        </w:rPr>
      </w:pPr>
    </w:p>
    <w:p w14:paraId="21FC0AA2" w14:textId="4A2C8E3B" w:rsidR="00BE6C30" w:rsidRPr="006E2F1A" w:rsidRDefault="00BE6C30" w:rsidP="00BE6C30">
      <w:pPr>
        <w:autoSpaceDE w:val="0"/>
        <w:autoSpaceDN w:val="0"/>
        <w:bidi w:val="0"/>
        <w:adjustRightInd w:val="0"/>
        <w:jc w:val="both"/>
        <w:rPr>
          <w:rFonts w:asciiTheme="minorBidi" w:hAnsiTheme="minorBidi" w:cstheme="minorBidi"/>
          <w:sz w:val="22"/>
          <w:szCs w:val="22"/>
          <w:lang w:val="en-US" w:eastAsia="en-US"/>
        </w:rPr>
      </w:pPr>
      <w:bookmarkStart w:id="0" w:name="_Hlk18595963"/>
      <w:r w:rsidRPr="006E2F1A">
        <w:rPr>
          <w:rFonts w:asciiTheme="minorBidi" w:hAnsiTheme="minorBidi" w:cstheme="minorBidi"/>
          <w:b/>
          <w:bCs/>
          <w:sz w:val="22"/>
          <w:szCs w:val="22"/>
        </w:rPr>
        <w:t xml:space="preserve">Mobile Interim Company 1 S.A.L (MIC1), </w:t>
      </w:r>
      <w:r w:rsidRPr="006E2F1A">
        <w:rPr>
          <w:rFonts w:asciiTheme="minorBidi" w:hAnsiTheme="minorBidi" w:cstheme="minorBidi"/>
          <w:sz w:val="22"/>
          <w:szCs w:val="22"/>
        </w:rPr>
        <w:t>a Lebanese company reg</w:t>
      </w:r>
      <w:r w:rsidRPr="006E2F1A">
        <w:rPr>
          <w:rFonts w:asciiTheme="minorBidi" w:hAnsiTheme="minorBidi" w:cstheme="minorBidi"/>
          <w:spacing w:val="-2"/>
          <w:sz w:val="22"/>
          <w:szCs w:val="22"/>
        </w:rPr>
        <w:t>i</w:t>
      </w:r>
      <w:r w:rsidRPr="006E2F1A">
        <w:rPr>
          <w:rFonts w:asciiTheme="minorBidi" w:hAnsiTheme="minorBidi" w:cstheme="minorBidi"/>
          <w:sz w:val="22"/>
          <w:szCs w:val="22"/>
        </w:rPr>
        <w:t>stered with the Commercial Re</w:t>
      </w:r>
      <w:r w:rsidRPr="006E2F1A">
        <w:rPr>
          <w:rFonts w:asciiTheme="minorBidi" w:hAnsiTheme="minorBidi" w:cstheme="minorBidi"/>
          <w:spacing w:val="1"/>
          <w:sz w:val="22"/>
          <w:szCs w:val="22"/>
        </w:rPr>
        <w:t>g</w:t>
      </w:r>
      <w:r w:rsidRPr="006E2F1A">
        <w:rPr>
          <w:rFonts w:asciiTheme="minorBidi" w:hAnsiTheme="minorBidi" w:cstheme="minorBidi"/>
          <w:spacing w:val="-1"/>
          <w:sz w:val="22"/>
          <w:szCs w:val="22"/>
        </w:rPr>
        <w:t>i</w:t>
      </w:r>
      <w:r w:rsidRPr="006E2F1A">
        <w:rPr>
          <w:rFonts w:asciiTheme="minorBidi" w:hAnsiTheme="minorBidi" w:cstheme="minorBidi"/>
          <w:sz w:val="22"/>
          <w:szCs w:val="22"/>
        </w:rPr>
        <w:t>st</w:t>
      </w:r>
      <w:r w:rsidRPr="006E2F1A">
        <w:rPr>
          <w:rFonts w:asciiTheme="minorBidi" w:hAnsiTheme="minorBidi" w:cstheme="minorBidi"/>
          <w:spacing w:val="1"/>
          <w:sz w:val="22"/>
          <w:szCs w:val="22"/>
        </w:rPr>
        <w:t>e</w:t>
      </w:r>
      <w:r w:rsidRPr="006E2F1A">
        <w:rPr>
          <w:rFonts w:asciiTheme="minorBidi" w:hAnsiTheme="minorBidi" w:cstheme="minorBidi"/>
          <w:sz w:val="22"/>
          <w:szCs w:val="22"/>
        </w:rPr>
        <w:t>r of Baabda un</w:t>
      </w:r>
      <w:r w:rsidRPr="006E2F1A">
        <w:rPr>
          <w:rFonts w:asciiTheme="minorBidi" w:hAnsiTheme="minorBidi" w:cstheme="minorBidi"/>
          <w:spacing w:val="-1"/>
          <w:sz w:val="22"/>
          <w:szCs w:val="22"/>
        </w:rPr>
        <w:t>de</w:t>
      </w:r>
      <w:r w:rsidRPr="006E2F1A">
        <w:rPr>
          <w:rFonts w:asciiTheme="minorBidi" w:hAnsiTheme="minorBidi" w:cstheme="minorBidi"/>
          <w:sz w:val="22"/>
          <w:szCs w:val="22"/>
        </w:rPr>
        <w:t>r No /72514/, and with the Ministry of Finance VAT department under No /296116-601/, having its head office located at Parallel Towers, Block A, Dekwaneh, Beirut, Leban</w:t>
      </w:r>
      <w:r w:rsidRPr="006E2F1A">
        <w:rPr>
          <w:rFonts w:asciiTheme="minorBidi" w:hAnsiTheme="minorBidi" w:cstheme="minorBidi"/>
          <w:spacing w:val="-2"/>
          <w:sz w:val="22"/>
          <w:szCs w:val="22"/>
        </w:rPr>
        <w:t>o</w:t>
      </w:r>
      <w:r w:rsidRPr="006E2F1A">
        <w:rPr>
          <w:rFonts w:asciiTheme="minorBidi" w:hAnsiTheme="minorBidi" w:cstheme="minorBidi"/>
          <w:sz w:val="22"/>
          <w:szCs w:val="22"/>
        </w:rPr>
        <w:t xml:space="preserve">n and represented </w:t>
      </w:r>
      <w:r w:rsidRPr="006E2F1A">
        <w:rPr>
          <w:rFonts w:asciiTheme="minorBidi" w:hAnsiTheme="minorBidi" w:cstheme="minorBidi"/>
          <w:spacing w:val="-1"/>
          <w:sz w:val="22"/>
          <w:szCs w:val="22"/>
        </w:rPr>
        <w:t>b</w:t>
      </w:r>
      <w:r w:rsidRPr="006E2F1A">
        <w:rPr>
          <w:rFonts w:asciiTheme="minorBidi" w:hAnsiTheme="minorBidi" w:cstheme="minorBidi"/>
          <w:sz w:val="22"/>
          <w:szCs w:val="22"/>
        </w:rPr>
        <w:t xml:space="preserve">y </w:t>
      </w:r>
      <w:r w:rsidR="00C41FED" w:rsidRPr="006E2F1A">
        <w:rPr>
          <w:rFonts w:asciiTheme="minorBidi" w:hAnsiTheme="minorBidi" w:cstheme="minorBidi"/>
          <w:sz w:val="22"/>
          <w:szCs w:val="22"/>
        </w:rPr>
        <w:t xml:space="preserve">its Chief Financial Officer Mr. Rafic el Haddad and </w:t>
      </w:r>
      <w:r w:rsidRPr="006E2F1A">
        <w:rPr>
          <w:rFonts w:asciiTheme="minorBidi" w:hAnsiTheme="minorBidi" w:cstheme="minorBidi"/>
          <w:sz w:val="22"/>
          <w:szCs w:val="22"/>
        </w:rPr>
        <w:t>its Chairman &amp; CEO,</w:t>
      </w:r>
      <w:r w:rsidRPr="006E2F1A">
        <w:rPr>
          <w:rFonts w:asciiTheme="minorBidi" w:hAnsiTheme="minorBidi" w:cstheme="minorBidi"/>
          <w:spacing w:val="-1"/>
          <w:sz w:val="22"/>
          <w:szCs w:val="22"/>
        </w:rPr>
        <w:t xml:space="preserve"> Mr. </w:t>
      </w:r>
      <w:r w:rsidRPr="006E2F1A">
        <w:rPr>
          <w:rFonts w:asciiTheme="minorBidi" w:hAnsiTheme="minorBidi" w:cstheme="minorBidi"/>
          <w:sz w:val="22"/>
          <w:szCs w:val="22"/>
        </w:rPr>
        <w:t>Jad Nassif,</w:t>
      </w:r>
    </w:p>
    <w:bookmarkEnd w:id="0"/>
    <w:p w14:paraId="407A9AB7" w14:textId="77777777" w:rsidR="00BE6C30" w:rsidRPr="006E2F1A" w:rsidRDefault="00BE6C30" w:rsidP="00576E2F">
      <w:pPr>
        <w:bidi w:val="0"/>
        <w:ind w:left="5040"/>
        <w:jc w:val="lowKashida"/>
        <w:rPr>
          <w:rFonts w:asciiTheme="minorBidi" w:hAnsiTheme="minorBidi" w:cstheme="minorBidi"/>
          <w:b/>
          <w:bCs/>
          <w:sz w:val="22"/>
          <w:szCs w:val="22"/>
          <w:lang w:val="en-US" w:eastAsia="en-US"/>
        </w:rPr>
      </w:pPr>
    </w:p>
    <w:p w14:paraId="520761BE" w14:textId="77777777" w:rsidR="00395399" w:rsidRPr="006E2F1A" w:rsidRDefault="003279F6" w:rsidP="00576E2F">
      <w:pPr>
        <w:bidi w:val="0"/>
        <w:ind w:left="5040"/>
        <w:jc w:val="lowKashida"/>
        <w:rPr>
          <w:rFonts w:asciiTheme="minorBidi" w:hAnsiTheme="minorBidi" w:cstheme="minorBidi"/>
          <w:sz w:val="22"/>
          <w:szCs w:val="22"/>
        </w:rPr>
      </w:pPr>
      <w:r w:rsidRPr="006E2F1A">
        <w:rPr>
          <w:rFonts w:asciiTheme="minorBidi" w:hAnsiTheme="minorBidi" w:cstheme="minorBidi"/>
          <w:sz w:val="22"/>
          <w:szCs w:val="22"/>
        </w:rPr>
        <w:t>H</w:t>
      </w:r>
      <w:r w:rsidR="00395399" w:rsidRPr="006E2F1A">
        <w:rPr>
          <w:rFonts w:asciiTheme="minorBidi" w:hAnsiTheme="minorBidi" w:cstheme="minorBidi"/>
          <w:sz w:val="22"/>
          <w:szCs w:val="22"/>
        </w:rPr>
        <w:t>ereinafter called “</w:t>
      </w:r>
      <w:r w:rsidR="00395399" w:rsidRPr="006E2F1A">
        <w:rPr>
          <w:rFonts w:asciiTheme="minorBidi" w:hAnsiTheme="minorBidi" w:cstheme="minorBidi"/>
          <w:b/>
          <w:bCs/>
          <w:sz w:val="22"/>
          <w:szCs w:val="22"/>
        </w:rPr>
        <w:t>Customer</w:t>
      </w:r>
      <w:r w:rsidR="00395399" w:rsidRPr="006E2F1A">
        <w:rPr>
          <w:rFonts w:asciiTheme="minorBidi" w:hAnsiTheme="minorBidi" w:cstheme="minorBidi"/>
          <w:sz w:val="22"/>
          <w:szCs w:val="22"/>
        </w:rPr>
        <w:t>”</w:t>
      </w:r>
    </w:p>
    <w:p w14:paraId="003DA6CB" w14:textId="77777777" w:rsidR="00395399" w:rsidRPr="006E2F1A" w:rsidRDefault="00B863C5" w:rsidP="00576E2F">
      <w:pPr>
        <w:bidi w:val="0"/>
        <w:jc w:val="lowKashida"/>
        <w:rPr>
          <w:rFonts w:asciiTheme="minorBidi" w:hAnsiTheme="minorBidi" w:cstheme="minorBidi"/>
          <w:sz w:val="22"/>
          <w:szCs w:val="22"/>
        </w:rPr>
      </w:pPr>
      <w:r w:rsidRPr="006E2F1A">
        <w:rPr>
          <w:rFonts w:asciiTheme="minorBidi" w:hAnsiTheme="minorBidi" w:cstheme="minorBidi"/>
          <w:sz w:val="22"/>
          <w:szCs w:val="22"/>
        </w:rPr>
        <w:t xml:space="preserve">And </w:t>
      </w:r>
    </w:p>
    <w:p w14:paraId="58347B62" w14:textId="77777777" w:rsidR="00B863C5" w:rsidRPr="006E2F1A" w:rsidRDefault="00B863C5" w:rsidP="00B863C5">
      <w:pPr>
        <w:bidi w:val="0"/>
        <w:jc w:val="lowKashida"/>
        <w:rPr>
          <w:rFonts w:asciiTheme="minorBidi" w:hAnsiTheme="minorBidi" w:cstheme="minorBidi"/>
          <w:b/>
          <w:bCs/>
          <w:sz w:val="22"/>
          <w:szCs w:val="22"/>
        </w:rPr>
      </w:pPr>
    </w:p>
    <w:p w14:paraId="706E3CEF" w14:textId="4DD36DC2" w:rsidR="003279F6" w:rsidRPr="006E2F1A" w:rsidRDefault="003A0658" w:rsidP="00BE6C30">
      <w:pPr>
        <w:bidi w:val="0"/>
        <w:jc w:val="lowKashida"/>
        <w:rPr>
          <w:rFonts w:asciiTheme="minorBidi" w:hAnsiTheme="minorBidi" w:cstheme="minorBidi"/>
          <w:sz w:val="22"/>
          <w:szCs w:val="22"/>
        </w:rPr>
      </w:pPr>
      <w:r w:rsidRPr="006E2F1A">
        <w:rPr>
          <w:rFonts w:asciiTheme="minorBidi" w:hAnsiTheme="minorBidi" w:cstheme="minorBidi"/>
          <w:b/>
          <w:bCs/>
          <w:sz w:val="22"/>
          <w:szCs w:val="22"/>
        </w:rPr>
        <w:t xml:space="preserve">The </w:t>
      </w:r>
      <w:r w:rsidR="00BF2AD3" w:rsidRPr="006E2F1A">
        <w:rPr>
          <w:rFonts w:asciiTheme="minorBidi" w:hAnsiTheme="minorBidi" w:cstheme="minorBidi"/>
          <w:b/>
          <w:bCs/>
          <w:sz w:val="22"/>
          <w:szCs w:val="22"/>
        </w:rPr>
        <w:t>Supplier</w:t>
      </w:r>
      <w:r w:rsidR="0041060C" w:rsidRPr="006E2F1A">
        <w:rPr>
          <w:rFonts w:asciiTheme="minorBidi" w:hAnsiTheme="minorBidi" w:cstheme="minorBidi"/>
          <w:b/>
          <w:bCs/>
          <w:sz w:val="22"/>
          <w:szCs w:val="22"/>
        </w:rPr>
        <w:t>,</w:t>
      </w:r>
      <w:r w:rsidR="007D37FD" w:rsidRPr="006E2F1A">
        <w:rPr>
          <w:rFonts w:asciiTheme="minorBidi" w:hAnsiTheme="minorBidi" w:cstheme="minorBidi"/>
          <w:b/>
          <w:bCs/>
          <w:sz w:val="22"/>
          <w:szCs w:val="22"/>
          <w:lang w:val="en-US"/>
        </w:rPr>
        <w:t xml:space="preserve"> </w:t>
      </w:r>
      <w:r w:rsidR="0041060C" w:rsidRPr="006E2F1A">
        <w:rPr>
          <w:rFonts w:asciiTheme="minorBidi" w:hAnsiTheme="minorBidi" w:cstheme="minorBidi"/>
          <w:sz w:val="22"/>
          <w:szCs w:val="22"/>
          <w:lang w:val="en-US"/>
        </w:rPr>
        <w:t>an e</w:t>
      </w:r>
      <w:r w:rsidR="007D37FD" w:rsidRPr="006E2F1A">
        <w:rPr>
          <w:rFonts w:asciiTheme="minorBidi" w:hAnsiTheme="minorBidi" w:cstheme="minorBidi"/>
          <w:sz w:val="22"/>
          <w:szCs w:val="22"/>
          <w:lang w:val="en-US"/>
        </w:rPr>
        <w:t>stablishment</w:t>
      </w:r>
      <w:r w:rsidR="00C920E2" w:rsidRPr="006E2F1A">
        <w:rPr>
          <w:rFonts w:asciiTheme="minorBidi" w:hAnsiTheme="minorBidi" w:cstheme="minorBidi"/>
          <w:b/>
          <w:bCs/>
          <w:sz w:val="22"/>
          <w:szCs w:val="22"/>
        </w:rPr>
        <w:t xml:space="preserve"> </w:t>
      </w:r>
      <w:r w:rsidR="00A1073D" w:rsidRPr="006E2F1A">
        <w:rPr>
          <w:rFonts w:asciiTheme="minorBidi" w:hAnsiTheme="minorBidi" w:cstheme="minorBidi"/>
          <w:sz w:val="22"/>
          <w:szCs w:val="22"/>
        </w:rPr>
        <w:t>registered with the Commercial Register</w:t>
      </w:r>
    </w:p>
    <w:p w14:paraId="50249F59" w14:textId="77777777" w:rsidR="003279F6" w:rsidRPr="006E2F1A" w:rsidRDefault="003279F6" w:rsidP="0050662A">
      <w:pPr>
        <w:bidi w:val="0"/>
        <w:jc w:val="lowKashida"/>
        <w:rPr>
          <w:rFonts w:asciiTheme="minorBidi" w:hAnsiTheme="minorBidi" w:cstheme="minorBidi"/>
          <w:sz w:val="22"/>
          <w:szCs w:val="22"/>
        </w:rPr>
      </w:pPr>
    </w:p>
    <w:p w14:paraId="2802035B" w14:textId="08A0CADE" w:rsidR="00395399" w:rsidRPr="006E2F1A" w:rsidRDefault="00A1073D" w:rsidP="005018B7">
      <w:pPr>
        <w:bidi w:val="0"/>
        <w:ind w:left="5040"/>
        <w:jc w:val="lowKashida"/>
        <w:rPr>
          <w:rFonts w:asciiTheme="minorBidi" w:hAnsiTheme="minorBidi" w:cstheme="minorBidi"/>
          <w:sz w:val="22"/>
          <w:szCs w:val="22"/>
        </w:rPr>
      </w:pPr>
      <w:r w:rsidRPr="006E2F1A">
        <w:rPr>
          <w:rFonts w:asciiTheme="minorBidi" w:hAnsiTheme="minorBidi" w:cstheme="minorBidi"/>
          <w:sz w:val="22"/>
          <w:szCs w:val="22"/>
        </w:rPr>
        <w:t>H</w:t>
      </w:r>
      <w:r w:rsidR="00395399" w:rsidRPr="006E2F1A">
        <w:rPr>
          <w:rFonts w:asciiTheme="minorBidi" w:hAnsiTheme="minorBidi" w:cstheme="minorBidi"/>
          <w:sz w:val="22"/>
          <w:szCs w:val="22"/>
        </w:rPr>
        <w:t>ereinafter called “</w:t>
      </w:r>
      <w:r w:rsidR="00395399" w:rsidRPr="006E2F1A">
        <w:rPr>
          <w:rFonts w:asciiTheme="minorBidi" w:hAnsiTheme="minorBidi" w:cstheme="minorBidi"/>
          <w:b/>
          <w:bCs/>
          <w:sz w:val="22"/>
          <w:szCs w:val="22"/>
        </w:rPr>
        <w:t xml:space="preserve">The </w:t>
      </w:r>
      <w:r w:rsidR="0041060C" w:rsidRPr="006E2F1A">
        <w:rPr>
          <w:rFonts w:asciiTheme="minorBidi" w:hAnsiTheme="minorBidi" w:cstheme="minorBidi"/>
          <w:b/>
          <w:bCs/>
          <w:sz w:val="22"/>
          <w:szCs w:val="22"/>
        </w:rPr>
        <w:t>Supplier</w:t>
      </w:r>
      <w:r w:rsidR="00395399" w:rsidRPr="006E2F1A">
        <w:rPr>
          <w:rFonts w:asciiTheme="minorBidi" w:hAnsiTheme="minorBidi" w:cstheme="minorBidi"/>
          <w:b/>
          <w:bCs/>
          <w:sz w:val="22"/>
          <w:szCs w:val="22"/>
        </w:rPr>
        <w:t>”</w:t>
      </w:r>
    </w:p>
    <w:p w14:paraId="704794B8" w14:textId="77777777" w:rsidR="00395399" w:rsidRPr="006E2F1A" w:rsidRDefault="00395399" w:rsidP="00576E2F">
      <w:pPr>
        <w:bidi w:val="0"/>
        <w:jc w:val="lowKashida"/>
        <w:rPr>
          <w:rFonts w:asciiTheme="minorBidi" w:hAnsiTheme="minorBidi" w:cstheme="minorBidi"/>
          <w:b/>
          <w:bCs/>
          <w:sz w:val="22"/>
          <w:szCs w:val="22"/>
        </w:rPr>
      </w:pPr>
    </w:p>
    <w:p w14:paraId="05214ECF" w14:textId="38C589E7" w:rsidR="00A1073D" w:rsidRPr="006E2F1A" w:rsidRDefault="00482A6C" w:rsidP="002C2AA1">
      <w:pPr>
        <w:bidi w:val="0"/>
        <w:jc w:val="lowKashida"/>
        <w:rPr>
          <w:rFonts w:asciiTheme="minorBidi" w:hAnsiTheme="minorBidi" w:cstheme="minorBidi"/>
          <w:sz w:val="22"/>
          <w:szCs w:val="22"/>
        </w:rPr>
      </w:pPr>
      <w:r w:rsidRPr="006E2F1A">
        <w:rPr>
          <w:rFonts w:asciiTheme="minorBidi" w:hAnsiTheme="minorBidi" w:cstheme="minorBidi"/>
          <w:sz w:val="22"/>
          <w:szCs w:val="22"/>
        </w:rPr>
        <w:t>MIC</w:t>
      </w:r>
      <w:r w:rsidR="00A1073D" w:rsidRPr="006E2F1A">
        <w:rPr>
          <w:rFonts w:asciiTheme="minorBidi" w:hAnsiTheme="minorBidi" w:cstheme="minorBidi"/>
          <w:sz w:val="22"/>
          <w:szCs w:val="22"/>
        </w:rPr>
        <w:t xml:space="preserve">1 and </w:t>
      </w:r>
      <w:r w:rsidR="003A0658" w:rsidRPr="006E2F1A">
        <w:rPr>
          <w:rFonts w:asciiTheme="minorBidi" w:hAnsiTheme="minorBidi" w:cstheme="minorBidi"/>
          <w:sz w:val="22"/>
          <w:szCs w:val="22"/>
        </w:rPr>
        <w:t>Supplier</w:t>
      </w:r>
      <w:r w:rsidR="00A1073D" w:rsidRPr="006E2F1A">
        <w:rPr>
          <w:rFonts w:asciiTheme="minorBidi" w:hAnsiTheme="minorBidi" w:cstheme="minorBidi"/>
          <w:sz w:val="22"/>
          <w:szCs w:val="22"/>
        </w:rPr>
        <w:t xml:space="preserve"> are hereinafter called </w:t>
      </w:r>
      <w:r w:rsidR="0050662A" w:rsidRPr="006E2F1A">
        <w:rPr>
          <w:rFonts w:asciiTheme="minorBidi" w:hAnsiTheme="minorBidi" w:cstheme="minorBidi"/>
          <w:sz w:val="22"/>
          <w:szCs w:val="22"/>
        </w:rPr>
        <w:t xml:space="preserve">individually the “Party” </w:t>
      </w:r>
      <w:r w:rsidR="00A1073D" w:rsidRPr="006E2F1A">
        <w:rPr>
          <w:rFonts w:asciiTheme="minorBidi" w:hAnsiTheme="minorBidi" w:cstheme="minorBidi"/>
          <w:sz w:val="22"/>
          <w:szCs w:val="22"/>
        </w:rPr>
        <w:t>or collectively the “Parties</w:t>
      </w:r>
      <w:r w:rsidR="0050662A" w:rsidRPr="006E2F1A">
        <w:rPr>
          <w:rFonts w:asciiTheme="minorBidi" w:hAnsiTheme="minorBidi" w:cstheme="minorBidi"/>
          <w:sz w:val="22"/>
          <w:szCs w:val="22"/>
        </w:rPr>
        <w:t>”</w:t>
      </w:r>
      <w:r w:rsidR="00A1073D" w:rsidRPr="006E2F1A">
        <w:rPr>
          <w:rFonts w:asciiTheme="minorBidi" w:hAnsiTheme="minorBidi" w:cstheme="minorBidi"/>
          <w:sz w:val="22"/>
          <w:szCs w:val="22"/>
        </w:rPr>
        <w:t>.</w:t>
      </w:r>
    </w:p>
    <w:p w14:paraId="69D90754" w14:textId="77777777" w:rsidR="00A1073D" w:rsidRPr="006E2F1A" w:rsidRDefault="00A1073D" w:rsidP="00576E2F">
      <w:pPr>
        <w:bidi w:val="0"/>
        <w:jc w:val="lowKashida"/>
        <w:rPr>
          <w:rFonts w:asciiTheme="minorBidi" w:hAnsiTheme="minorBidi" w:cstheme="minorBidi"/>
          <w:sz w:val="22"/>
          <w:szCs w:val="22"/>
        </w:rPr>
      </w:pPr>
    </w:p>
    <w:p w14:paraId="45FB2132" w14:textId="77777777" w:rsidR="00A1073D" w:rsidRPr="006E2F1A" w:rsidRDefault="00A1073D" w:rsidP="00576E2F">
      <w:pPr>
        <w:bidi w:val="0"/>
        <w:jc w:val="lowKashida"/>
        <w:rPr>
          <w:rFonts w:asciiTheme="minorBidi" w:hAnsiTheme="minorBidi" w:cstheme="minorBidi"/>
          <w:sz w:val="22"/>
          <w:szCs w:val="22"/>
        </w:rPr>
      </w:pPr>
    </w:p>
    <w:p w14:paraId="4E35426C" w14:textId="77777777" w:rsidR="00A1073D" w:rsidRPr="006E2F1A" w:rsidRDefault="00A1073D" w:rsidP="00576E2F">
      <w:pPr>
        <w:bidi w:val="0"/>
        <w:jc w:val="lowKashida"/>
        <w:rPr>
          <w:rFonts w:asciiTheme="minorBidi" w:hAnsiTheme="minorBidi" w:cstheme="minorBidi"/>
          <w:b/>
          <w:bCs/>
          <w:sz w:val="22"/>
          <w:szCs w:val="22"/>
        </w:rPr>
      </w:pPr>
    </w:p>
    <w:p w14:paraId="6C41F91B" w14:textId="77777777" w:rsidR="00A1073D" w:rsidRPr="006E2F1A" w:rsidRDefault="00395399" w:rsidP="00576E2F">
      <w:pPr>
        <w:pStyle w:val="Heading1"/>
        <w:rPr>
          <w:rFonts w:asciiTheme="minorBidi" w:hAnsiTheme="minorBidi" w:cstheme="minorBidi"/>
        </w:rPr>
      </w:pPr>
      <w:r w:rsidRPr="006E2F1A">
        <w:rPr>
          <w:rFonts w:asciiTheme="minorBidi" w:hAnsiTheme="minorBidi" w:cstheme="minorBidi"/>
        </w:rPr>
        <w:t>Preamble</w:t>
      </w:r>
    </w:p>
    <w:p w14:paraId="39FE72C6" w14:textId="77777777" w:rsidR="00395399" w:rsidRPr="006E2F1A" w:rsidRDefault="00395399" w:rsidP="00576E2F">
      <w:pPr>
        <w:bidi w:val="0"/>
        <w:rPr>
          <w:rFonts w:asciiTheme="minorBidi" w:hAnsiTheme="minorBidi" w:cstheme="minorBidi"/>
          <w:sz w:val="22"/>
          <w:szCs w:val="22"/>
        </w:rPr>
      </w:pPr>
    </w:p>
    <w:p w14:paraId="7185FA68" w14:textId="77777777" w:rsidR="00D55E33" w:rsidRPr="006E2F1A" w:rsidRDefault="00D55E33" w:rsidP="00A33583">
      <w:pPr>
        <w:bidi w:val="0"/>
        <w:jc w:val="both"/>
        <w:rPr>
          <w:rFonts w:asciiTheme="minorBidi" w:hAnsiTheme="minorBidi" w:cstheme="minorBidi"/>
          <w:sz w:val="22"/>
          <w:szCs w:val="22"/>
        </w:rPr>
      </w:pPr>
      <w:r w:rsidRPr="006E2F1A">
        <w:rPr>
          <w:rFonts w:asciiTheme="minorBidi" w:hAnsiTheme="minorBidi" w:cstheme="minorBidi"/>
          <w:sz w:val="22"/>
          <w:szCs w:val="22"/>
        </w:rPr>
        <w:t xml:space="preserve">Whereas MIC1 is managing one of the two national </w:t>
      </w:r>
      <w:r w:rsidR="00A33583" w:rsidRPr="006E2F1A">
        <w:rPr>
          <w:rFonts w:asciiTheme="minorBidi" w:hAnsiTheme="minorBidi" w:cstheme="minorBidi"/>
          <w:sz w:val="22"/>
          <w:szCs w:val="22"/>
        </w:rPr>
        <w:t xml:space="preserve">mobile </w:t>
      </w:r>
      <w:r w:rsidRPr="006E2F1A">
        <w:rPr>
          <w:rFonts w:asciiTheme="minorBidi" w:hAnsiTheme="minorBidi" w:cstheme="minorBidi"/>
          <w:sz w:val="22"/>
          <w:szCs w:val="22"/>
        </w:rPr>
        <w:t>networks for the benefit of the Republic of Lebanon / Ministry of Telecommunications,</w:t>
      </w:r>
    </w:p>
    <w:p w14:paraId="3BE457E0" w14:textId="77777777" w:rsidR="00D55E33" w:rsidRPr="006E2F1A" w:rsidRDefault="00D55E33" w:rsidP="00D55E33">
      <w:pPr>
        <w:bidi w:val="0"/>
        <w:rPr>
          <w:rFonts w:asciiTheme="minorBidi" w:hAnsiTheme="minorBidi" w:cstheme="minorBidi"/>
          <w:sz w:val="22"/>
          <w:szCs w:val="22"/>
        </w:rPr>
      </w:pPr>
    </w:p>
    <w:p w14:paraId="420BFC06" w14:textId="77777777" w:rsidR="00395399" w:rsidRPr="006E2F1A" w:rsidRDefault="00A1073D" w:rsidP="00D55E33">
      <w:pPr>
        <w:bidi w:val="0"/>
        <w:rPr>
          <w:rFonts w:asciiTheme="minorBidi" w:hAnsiTheme="minorBidi" w:cstheme="minorBidi"/>
          <w:sz w:val="22"/>
          <w:szCs w:val="22"/>
        </w:rPr>
      </w:pPr>
      <w:r w:rsidRPr="006E2F1A">
        <w:rPr>
          <w:rFonts w:asciiTheme="minorBidi" w:hAnsiTheme="minorBidi" w:cstheme="minorBidi"/>
          <w:sz w:val="22"/>
          <w:szCs w:val="22"/>
        </w:rPr>
        <w:t xml:space="preserve">Whereas </w:t>
      </w:r>
      <w:r w:rsidR="00395399" w:rsidRPr="006E2F1A">
        <w:rPr>
          <w:rFonts w:asciiTheme="minorBidi" w:hAnsiTheme="minorBidi" w:cstheme="minorBidi"/>
          <w:sz w:val="22"/>
          <w:szCs w:val="22"/>
        </w:rPr>
        <w:t>the Customer owns the” Equipment</w:t>
      </w:r>
      <w:r w:rsidR="00C920E2" w:rsidRPr="006E2F1A">
        <w:rPr>
          <w:rFonts w:asciiTheme="minorBidi" w:hAnsiTheme="minorBidi" w:cstheme="minorBidi"/>
          <w:sz w:val="22"/>
          <w:szCs w:val="22"/>
        </w:rPr>
        <w:t>” described</w:t>
      </w:r>
      <w:r w:rsidRPr="006E2F1A">
        <w:rPr>
          <w:rFonts w:asciiTheme="minorBidi" w:hAnsiTheme="minorBidi" w:cstheme="minorBidi"/>
          <w:sz w:val="22"/>
          <w:szCs w:val="22"/>
        </w:rPr>
        <w:t xml:space="preserve"> in A</w:t>
      </w:r>
      <w:r w:rsidR="00395399" w:rsidRPr="006E2F1A">
        <w:rPr>
          <w:rFonts w:asciiTheme="minorBidi" w:hAnsiTheme="minorBidi" w:cstheme="minorBidi"/>
          <w:sz w:val="22"/>
          <w:szCs w:val="22"/>
        </w:rPr>
        <w:t>nnex 1,</w:t>
      </w:r>
    </w:p>
    <w:p w14:paraId="60D04F3D" w14:textId="77777777" w:rsidR="00395399" w:rsidRPr="006E2F1A" w:rsidRDefault="00395399" w:rsidP="00576E2F">
      <w:pPr>
        <w:bidi w:val="0"/>
        <w:rPr>
          <w:rFonts w:asciiTheme="minorBidi" w:hAnsiTheme="minorBidi" w:cstheme="minorBidi"/>
          <w:sz w:val="22"/>
          <w:szCs w:val="22"/>
        </w:rPr>
      </w:pPr>
    </w:p>
    <w:p w14:paraId="327CC7EE" w14:textId="6E394CE5" w:rsidR="00395399" w:rsidRPr="006E2F1A" w:rsidRDefault="00A1073D" w:rsidP="00625381">
      <w:pPr>
        <w:bidi w:val="0"/>
        <w:jc w:val="lowKashida"/>
        <w:rPr>
          <w:rFonts w:asciiTheme="minorBidi" w:hAnsiTheme="minorBidi" w:cstheme="minorBidi"/>
          <w:sz w:val="22"/>
          <w:szCs w:val="22"/>
        </w:rPr>
      </w:pPr>
      <w:r w:rsidRPr="006E2F1A">
        <w:rPr>
          <w:rFonts w:asciiTheme="minorBidi" w:hAnsiTheme="minorBidi" w:cstheme="minorBidi"/>
          <w:sz w:val="22"/>
          <w:szCs w:val="22"/>
        </w:rPr>
        <w:t xml:space="preserve">Whereas the </w:t>
      </w:r>
      <w:r w:rsidR="0041060C" w:rsidRPr="006E2F1A">
        <w:rPr>
          <w:rFonts w:asciiTheme="minorBidi" w:hAnsiTheme="minorBidi" w:cstheme="minorBidi"/>
          <w:sz w:val="22"/>
          <w:szCs w:val="22"/>
        </w:rPr>
        <w:t xml:space="preserve">Supplier </w:t>
      </w:r>
      <w:r w:rsidRPr="006E2F1A">
        <w:rPr>
          <w:rFonts w:asciiTheme="minorBidi" w:hAnsiTheme="minorBidi" w:cstheme="minorBidi"/>
          <w:sz w:val="22"/>
          <w:szCs w:val="22"/>
        </w:rPr>
        <w:t>agrees to provide the C</w:t>
      </w:r>
      <w:r w:rsidR="00395399" w:rsidRPr="006E2F1A">
        <w:rPr>
          <w:rFonts w:asciiTheme="minorBidi" w:hAnsiTheme="minorBidi" w:cstheme="minorBidi"/>
          <w:sz w:val="22"/>
          <w:szCs w:val="22"/>
        </w:rPr>
        <w:t>ustomer</w:t>
      </w:r>
      <w:r w:rsidR="00625381" w:rsidRPr="006E2F1A">
        <w:rPr>
          <w:rFonts w:asciiTheme="minorBidi" w:hAnsiTheme="minorBidi" w:cstheme="minorBidi"/>
          <w:sz w:val="22"/>
          <w:szCs w:val="22"/>
        </w:rPr>
        <w:t xml:space="preserve"> </w:t>
      </w:r>
      <w:r w:rsidR="00395399" w:rsidRPr="006E2F1A">
        <w:rPr>
          <w:rFonts w:asciiTheme="minorBidi" w:hAnsiTheme="minorBidi" w:cstheme="minorBidi"/>
          <w:sz w:val="22"/>
          <w:szCs w:val="22"/>
        </w:rPr>
        <w:t xml:space="preserve">maintenance to the “Equipment” according to the conditions set forth in this </w:t>
      </w:r>
      <w:r w:rsidR="008E4537" w:rsidRPr="006E2F1A">
        <w:rPr>
          <w:rFonts w:asciiTheme="minorBidi" w:hAnsiTheme="minorBidi" w:cstheme="minorBidi"/>
          <w:sz w:val="22"/>
          <w:szCs w:val="22"/>
        </w:rPr>
        <w:t>agreement,</w:t>
      </w:r>
      <w:r w:rsidR="00395399" w:rsidRPr="006E2F1A">
        <w:rPr>
          <w:rFonts w:asciiTheme="minorBidi" w:hAnsiTheme="minorBidi" w:cstheme="minorBidi"/>
          <w:sz w:val="22"/>
          <w:szCs w:val="22"/>
        </w:rPr>
        <w:t xml:space="preserve"> </w:t>
      </w:r>
    </w:p>
    <w:p w14:paraId="780EB718" w14:textId="77777777" w:rsidR="00395399" w:rsidRPr="006E2F1A" w:rsidRDefault="00395399" w:rsidP="00576E2F">
      <w:pPr>
        <w:bidi w:val="0"/>
        <w:rPr>
          <w:rFonts w:asciiTheme="minorBidi" w:hAnsiTheme="minorBidi" w:cstheme="minorBidi"/>
          <w:sz w:val="22"/>
          <w:szCs w:val="22"/>
        </w:rPr>
      </w:pPr>
    </w:p>
    <w:p w14:paraId="6793186A" w14:textId="77777777" w:rsidR="00395399" w:rsidRPr="006E2F1A" w:rsidRDefault="00395399" w:rsidP="00576E2F">
      <w:pPr>
        <w:pStyle w:val="BodyText"/>
        <w:rPr>
          <w:rFonts w:asciiTheme="minorBidi" w:hAnsiTheme="minorBidi" w:cstheme="minorBidi"/>
        </w:rPr>
      </w:pPr>
      <w:r w:rsidRPr="006E2F1A">
        <w:rPr>
          <w:rFonts w:asciiTheme="minorBidi" w:hAnsiTheme="minorBidi" w:cstheme="minorBidi"/>
        </w:rPr>
        <w:t xml:space="preserve">Therefore, and in consideration of the above, it is hereby agreed between the parties as follows: </w:t>
      </w:r>
    </w:p>
    <w:p w14:paraId="111C8EBA" w14:textId="77777777" w:rsidR="00A1073D" w:rsidRPr="006E2F1A" w:rsidRDefault="00A1073D" w:rsidP="00576E2F">
      <w:pPr>
        <w:bidi w:val="0"/>
        <w:rPr>
          <w:rFonts w:asciiTheme="minorBidi" w:hAnsiTheme="minorBidi" w:cstheme="minorBidi"/>
          <w:sz w:val="22"/>
          <w:szCs w:val="22"/>
        </w:rPr>
      </w:pPr>
    </w:p>
    <w:p w14:paraId="0F9C1E7C" w14:textId="77777777" w:rsidR="00A1073D" w:rsidRPr="006E2F1A" w:rsidRDefault="00A1073D" w:rsidP="00576E2F">
      <w:pPr>
        <w:bidi w:val="0"/>
        <w:rPr>
          <w:rFonts w:asciiTheme="minorBidi" w:hAnsiTheme="minorBidi" w:cstheme="minorBidi"/>
          <w:sz w:val="22"/>
          <w:szCs w:val="22"/>
        </w:rPr>
      </w:pPr>
    </w:p>
    <w:p w14:paraId="734A3543" w14:textId="77777777" w:rsidR="00395399" w:rsidRPr="006E2F1A" w:rsidRDefault="00395399" w:rsidP="00576E2F">
      <w:pPr>
        <w:pStyle w:val="Heading1"/>
        <w:rPr>
          <w:rFonts w:asciiTheme="minorBidi" w:hAnsiTheme="minorBidi" w:cstheme="minorBidi"/>
        </w:rPr>
      </w:pPr>
      <w:r w:rsidRPr="006E2F1A">
        <w:rPr>
          <w:rFonts w:asciiTheme="minorBidi" w:hAnsiTheme="minorBidi" w:cstheme="minorBidi"/>
          <w:u w:val="single"/>
        </w:rPr>
        <w:t>Article 1</w:t>
      </w:r>
      <w:r w:rsidRPr="006E2F1A">
        <w:rPr>
          <w:rFonts w:asciiTheme="minorBidi" w:hAnsiTheme="minorBidi" w:cstheme="minorBidi"/>
        </w:rPr>
        <w:t xml:space="preserve"> </w:t>
      </w:r>
      <w:r w:rsidR="00A1073D" w:rsidRPr="006E2F1A">
        <w:rPr>
          <w:rFonts w:asciiTheme="minorBidi" w:hAnsiTheme="minorBidi" w:cstheme="minorBidi"/>
        </w:rPr>
        <w:tab/>
      </w:r>
      <w:r w:rsidRPr="006E2F1A">
        <w:rPr>
          <w:rFonts w:asciiTheme="minorBidi" w:hAnsiTheme="minorBidi" w:cstheme="minorBidi"/>
        </w:rPr>
        <w:t>Maintenance Services</w:t>
      </w:r>
    </w:p>
    <w:p w14:paraId="00EA50B7" w14:textId="77777777" w:rsidR="00395399" w:rsidRPr="006E2F1A" w:rsidRDefault="00395399" w:rsidP="00576E2F">
      <w:pPr>
        <w:bidi w:val="0"/>
        <w:jc w:val="lowKashida"/>
        <w:rPr>
          <w:rFonts w:asciiTheme="minorBidi" w:hAnsiTheme="minorBidi" w:cstheme="minorBidi"/>
          <w:sz w:val="22"/>
          <w:szCs w:val="22"/>
        </w:rPr>
      </w:pPr>
    </w:p>
    <w:p w14:paraId="38273C3F" w14:textId="7DB2C290" w:rsidR="00C40786" w:rsidRPr="006E2F1A" w:rsidRDefault="00C40786" w:rsidP="0034160B">
      <w:pPr>
        <w:pStyle w:val="BodyText"/>
        <w:numPr>
          <w:ilvl w:val="1"/>
          <w:numId w:val="11"/>
        </w:numPr>
        <w:rPr>
          <w:rFonts w:asciiTheme="minorBidi" w:hAnsiTheme="minorBidi" w:cstheme="minorBidi"/>
          <w:b/>
          <w:bCs/>
        </w:rPr>
      </w:pPr>
      <w:r w:rsidRPr="006E2F1A">
        <w:rPr>
          <w:rFonts w:asciiTheme="minorBidi" w:hAnsiTheme="minorBidi" w:cstheme="minorBidi"/>
          <w:b/>
          <w:bCs/>
        </w:rPr>
        <w:t>Office Equipment</w:t>
      </w:r>
      <w:r w:rsidR="00442CDD" w:rsidRPr="006E2F1A">
        <w:rPr>
          <w:rFonts w:asciiTheme="minorBidi" w:hAnsiTheme="minorBidi" w:cstheme="minorBidi"/>
          <w:b/>
          <w:bCs/>
        </w:rPr>
        <w:t>; Shredder, Fax</w:t>
      </w:r>
      <w:r w:rsidR="006E2F1A">
        <w:rPr>
          <w:rFonts w:asciiTheme="minorBidi" w:hAnsiTheme="minorBidi" w:cstheme="minorBidi"/>
          <w:b/>
          <w:bCs/>
        </w:rPr>
        <w:t xml:space="preserve"> </w:t>
      </w:r>
      <w:r w:rsidR="001566C8" w:rsidRPr="006E2F1A">
        <w:rPr>
          <w:rFonts w:asciiTheme="minorBidi" w:hAnsiTheme="minorBidi" w:cstheme="minorBidi"/>
          <w:b/>
          <w:bCs/>
        </w:rPr>
        <w:t>(Detailed list in Annex 1)</w:t>
      </w:r>
    </w:p>
    <w:p w14:paraId="5EBA9806" w14:textId="77777777" w:rsidR="00E64EE6" w:rsidRPr="006E2F1A" w:rsidRDefault="00E64EE6" w:rsidP="006E2F1A">
      <w:pPr>
        <w:pStyle w:val="BodyText"/>
        <w:rPr>
          <w:rFonts w:asciiTheme="minorBidi" w:hAnsiTheme="minorBidi" w:cstheme="minorBidi"/>
          <w:strike/>
        </w:rPr>
      </w:pPr>
    </w:p>
    <w:p w14:paraId="2BF18A7F" w14:textId="77777777" w:rsidR="005F03C5" w:rsidRDefault="005F03C5" w:rsidP="005F03C5">
      <w:pPr>
        <w:pStyle w:val="BodyText"/>
        <w:ind w:firstLine="360"/>
        <w:rPr>
          <w:ins w:id="1" w:author="LENA ESKERJIAN" w:date="2024-01-23T08:39:00Z"/>
          <w:rFonts w:asciiTheme="minorBidi" w:hAnsiTheme="minorBidi" w:cstheme="minorBidi"/>
          <w:sz w:val="20"/>
          <w:szCs w:val="20"/>
        </w:rPr>
      </w:pPr>
      <w:ins w:id="2" w:author="LENA ESKERJIAN" w:date="2024-01-23T08:39:00Z">
        <w:r w:rsidRPr="00F9737C">
          <w:rPr>
            <w:rFonts w:asciiTheme="minorBidi" w:hAnsiTheme="minorBidi" w:cstheme="minorBidi"/>
            <w:sz w:val="20"/>
            <w:szCs w:val="20"/>
          </w:rPr>
          <w:t>The Supplier shall provide the Maintenance Service according to the following conditions:</w:t>
        </w:r>
      </w:ins>
    </w:p>
    <w:p w14:paraId="6C5AEA93" w14:textId="77777777" w:rsidR="005F03C5" w:rsidRDefault="005F03C5" w:rsidP="005F03C5">
      <w:pPr>
        <w:pStyle w:val="BodyText"/>
        <w:ind w:firstLine="360"/>
        <w:rPr>
          <w:ins w:id="3" w:author="LENA ESKERJIAN" w:date="2024-01-23T08:39:00Z"/>
          <w:rFonts w:asciiTheme="minorBidi" w:hAnsiTheme="minorBidi" w:cstheme="minorBidi"/>
          <w:sz w:val="20"/>
          <w:szCs w:val="20"/>
        </w:rPr>
      </w:pPr>
    </w:p>
    <w:p w14:paraId="76E5EB55" w14:textId="77777777" w:rsidR="005F03C5" w:rsidRPr="00C257EB" w:rsidRDefault="005F03C5" w:rsidP="005F03C5">
      <w:pPr>
        <w:pStyle w:val="BodyText"/>
        <w:ind w:left="360"/>
        <w:jc w:val="both"/>
        <w:rPr>
          <w:ins w:id="4" w:author="LENA ESKERJIAN" w:date="2024-01-23T08:39:00Z"/>
          <w:rFonts w:asciiTheme="minorBidi" w:hAnsiTheme="minorBidi" w:cstheme="minorBidi"/>
        </w:rPr>
      </w:pPr>
      <w:ins w:id="5" w:author="LENA ESKERJIAN" w:date="2024-01-23T08:39:00Z">
        <w:r w:rsidRPr="00B12530">
          <w:rPr>
            <w:rFonts w:asciiTheme="minorBidi" w:hAnsiTheme="minorBidi" w:cstheme="minorBidi"/>
            <w:sz w:val="20"/>
            <w:szCs w:val="20"/>
          </w:rPr>
          <w:t>Maintenance service shall include</w:t>
        </w:r>
        <w:r>
          <w:rPr>
            <w:rFonts w:asciiTheme="minorBidi" w:hAnsiTheme="minorBidi" w:cstheme="minorBidi"/>
            <w:sz w:val="20"/>
            <w:szCs w:val="20"/>
          </w:rPr>
          <w:t>:</w:t>
        </w:r>
      </w:ins>
    </w:p>
    <w:p w14:paraId="048BD65A" w14:textId="77777777" w:rsidR="00F00CC3" w:rsidRPr="00C257EB" w:rsidRDefault="00F00CC3" w:rsidP="00F00CC3">
      <w:pPr>
        <w:pStyle w:val="BodyText"/>
        <w:numPr>
          <w:ilvl w:val="0"/>
          <w:numId w:val="44"/>
        </w:numPr>
        <w:jc w:val="both"/>
        <w:rPr>
          <w:ins w:id="6" w:author="LENA ESKERJIAN" w:date="2024-01-23T10:45:00Z"/>
          <w:rFonts w:asciiTheme="minorBidi" w:hAnsiTheme="minorBidi" w:cstheme="minorBidi"/>
        </w:rPr>
      </w:pPr>
      <w:ins w:id="7" w:author="LENA ESKERJIAN" w:date="2024-01-23T10:45:00Z">
        <w:r w:rsidRPr="005607BC">
          <w:rPr>
            <w:rFonts w:asciiTheme="minorBidi" w:hAnsiTheme="minorBidi" w:cstheme="minorBidi"/>
            <w:sz w:val="20"/>
            <w:szCs w:val="20"/>
          </w:rPr>
          <w:t>Corrective maintenance</w:t>
        </w:r>
        <w:r>
          <w:rPr>
            <w:rFonts w:asciiTheme="minorBidi" w:hAnsiTheme="minorBidi" w:cstheme="minorBidi"/>
            <w:sz w:val="20"/>
            <w:szCs w:val="20"/>
          </w:rPr>
          <w:t xml:space="preserve"> / unlimited </w:t>
        </w:r>
        <w:r>
          <w:rPr>
            <w:rFonts w:asciiTheme="minorBidi" w:hAnsiTheme="minorBidi" w:cstheme="minorBidi"/>
          </w:rPr>
          <w:t xml:space="preserve">/ </w:t>
        </w:r>
        <w:r w:rsidRPr="00B12530">
          <w:rPr>
            <w:rFonts w:asciiTheme="minorBidi" w:hAnsiTheme="minorBidi" w:cstheme="minorBidi"/>
            <w:sz w:val="20"/>
            <w:szCs w:val="20"/>
          </w:rPr>
          <w:t>On-call emergency service</w:t>
        </w:r>
      </w:ins>
    </w:p>
    <w:p w14:paraId="03AAF452" w14:textId="77777777" w:rsidR="00F00CC3" w:rsidRPr="00B12530" w:rsidRDefault="00F00CC3" w:rsidP="00F00CC3">
      <w:pPr>
        <w:pStyle w:val="BodyText"/>
        <w:ind w:left="720"/>
        <w:jc w:val="both"/>
        <w:rPr>
          <w:ins w:id="8" w:author="LENA ESKERJIAN" w:date="2024-01-23T10:45:00Z"/>
          <w:rFonts w:asciiTheme="minorBidi" w:hAnsiTheme="minorBidi" w:cstheme="minorBidi"/>
        </w:rPr>
        <w:pPrChange w:id="9" w:author="LENA ESKERJIAN" w:date="2024-01-23T10:45:00Z">
          <w:pPr>
            <w:pStyle w:val="BodyText"/>
            <w:numPr>
              <w:numId w:val="44"/>
            </w:numPr>
            <w:ind w:left="720" w:hanging="360"/>
            <w:jc w:val="both"/>
          </w:pPr>
        </w:pPrChange>
      </w:pPr>
      <w:ins w:id="10" w:author="LENA ESKERJIAN" w:date="2024-01-23T10:45:00Z">
        <w:r>
          <w:rPr>
            <w:rFonts w:asciiTheme="minorBidi" w:hAnsiTheme="minorBidi" w:cstheme="minorBidi"/>
            <w:sz w:val="20"/>
            <w:szCs w:val="20"/>
          </w:rPr>
          <w:t>T</w:t>
        </w:r>
        <w:r w:rsidRPr="00B12530">
          <w:rPr>
            <w:rFonts w:asciiTheme="minorBidi" w:hAnsiTheme="minorBidi" w:cstheme="minorBidi"/>
            <w:sz w:val="20"/>
            <w:szCs w:val="20"/>
          </w:rPr>
          <w:t>he labour necessary to maintain the equipment in good operating condition.</w:t>
        </w:r>
      </w:ins>
    </w:p>
    <w:p w14:paraId="506B950D" w14:textId="77777777" w:rsidR="00F00CC3" w:rsidRPr="005607BC" w:rsidRDefault="00F00CC3" w:rsidP="00F00CC3">
      <w:pPr>
        <w:pStyle w:val="ListParagraph"/>
        <w:bidi w:val="0"/>
        <w:jc w:val="lowKashida"/>
        <w:rPr>
          <w:ins w:id="11" w:author="LENA ESKERJIAN" w:date="2024-01-23T10:45:00Z"/>
          <w:rFonts w:asciiTheme="minorBidi" w:hAnsiTheme="minorBidi" w:cstheme="minorBidi"/>
          <w:sz w:val="20"/>
          <w:szCs w:val="20"/>
        </w:rPr>
        <w:pPrChange w:id="12" w:author="LENA ESKERJIAN" w:date="2024-01-23T10:45:00Z">
          <w:pPr>
            <w:pStyle w:val="ListParagraph"/>
            <w:numPr>
              <w:numId w:val="44"/>
            </w:numPr>
            <w:bidi w:val="0"/>
            <w:ind w:hanging="360"/>
            <w:jc w:val="lowKashida"/>
          </w:pPr>
        </w:pPrChange>
      </w:pPr>
      <w:ins w:id="13" w:author="LENA ESKERJIAN" w:date="2024-01-23T10:45:00Z">
        <w:r>
          <w:rPr>
            <w:rFonts w:asciiTheme="minorBidi" w:hAnsiTheme="minorBidi" w:cstheme="minorBidi"/>
            <w:sz w:val="20"/>
            <w:szCs w:val="20"/>
          </w:rPr>
          <w:t>H</w:t>
        </w:r>
        <w:r w:rsidRPr="00F9737C">
          <w:rPr>
            <w:rFonts w:asciiTheme="minorBidi" w:hAnsiTheme="minorBidi" w:cstheme="minorBidi"/>
            <w:sz w:val="20"/>
            <w:szCs w:val="20"/>
          </w:rPr>
          <w:t xml:space="preserve">ardware </w:t>
        </w:r>
        <w:r>
          <w:rPr>
            <w:rFonts w:asciiTheme="minorBidi" w:hAnsiTheme="minorBidi" w:cstheme="minorBidi"/>
            <w:sz w:val="20"/>
            <w:szCs w:val="20"/>
          </w:rPr>
          <w:t>repair</w:t>
        </w:r>
        <w:r w:rsidRPr="00F9737C">
          <w:rPr>
            <w:rFonts w:asciiTheme="minorBidi" w:hAnsiTheme="minorBidi" w:cstheme="minorBidi"/>
            <w:sz w:val="20"/>
            <w:szCs w:val="20"/>
          </w:rPr>
          <w:t xml:space="preserve"> with calibration</w:t>
        </w:r>
        <w:r>
          <w:rPr>
            <w:rFonts w:asciiTheme="minorBidi" w:hAnsiTheme="minorBidi" w:cstheme="minorBidi"/>
            <w:sz w:val="20"/>
            <w:szCs w:val="20"/>
          </w:rPr>
          <w:t xml:space="preserve"> and cleaning.</w:t>
        </w:r>
      </w:ins>
    </w:p>
    <w:p w14:paraId="0DA4C19F" w14:textId="77777777" w:rsidR="005F03C5" w:rsidRDefault="005F03C5" w:rsidP="005F03C5">
      <w:pPr>
        <w:pStyle w:val="BodyText"/>
        <w:ind w:left="720"/>
        <w:jc w:val="both"/>
        <w:rPr>
          <w:ins w:id="14" w:author="LENA ESKERJIAN" w:date="2024-01-23T10:45:00Z"/>
          <w:rFonts w:asciiTheme="minorBidi" w:hAnsiTheme="minorBidi" w:cstheme="minorBidi"/>
        </w:rPr>
      </w:pPr>
    </w:p>
    <w:p w14:paraId="28CA0075" w14:textId="77777777" w:rsidR="00F00CC3" w:rsidRPr="00B12530" w:rsidRDefault="00F00CC3" w:rsidP="005F03C5">
      <w:pPr>
        <w:pStyle w:val="BodyText"/>
        <w:ind w:left="720"/>
        <w:jc w:val="both"/>
        <w:rPr>
          <w:ins w:id="15" w:author="LENA ESKERJIAN" w:date="2024-01-23T08:39:00Z"/>
          <w:rFonts w:asciiTheme="minorBidi" w:hAnsiTheme="minorBidi" w:cstheme="minorBidi"/>
        </w:rPr>
      </w:pPr>
    </w:p>
    <w:p w14:paraId="04A4A092" w14:textId="77777777" w:rsidR="005F03C5" w:rsidRPr="00C257EB" w:rsidRDefault="005F03C5" w:rsidP="005F03C5">
      <w:pPr>
        <w:pStyle w:val="BodyText"/>
        <w:ind w:left="360"/>
        <w:jc w:val="both"/>
        <w:rPr>
          <w:ins w:id="16" w:author="LENA ESKERJIAN" w:date="2024-01-23T08:39:00Z"/>
          <w:rFonts w:asciiTheme="minorBidi" w:hAnsiTheme="minorBidi" w:cstheme="minorBidi"/>
        </w:rPr>
      </w:pPr>
      <w:ins w:id="17" w:author="LENA ESKERJIAN" w:date="2024-01-23T08:39:00Z">
        <w:r w:rsidRPr="00B12530">
          <w:rPr>
            <w:rFonts w:asciiTheme="minorBidi" w:hAnsiTheme="minorBidi" w:cstheme="minorBidi"/>
            <w:sz w:val="20"/>
            <w:szCs w:val="20"/>
          </w:rPr>
          <w:t xml:space="preserve">Maintenance service shall </w:t>
        </w:r>
        <w:r>
          <w:rPr>
            <w:rFonts w:asciiTheme="minorBidi" w:hAnsiTheme="minorBidi" w:cstheme="minorBidi"/>
            <w:sz w:val="20"/>
            <w:szCs w:val="20"/>
          </w:rPr>
          <w:t>exclude:</w:t>
        </w:r>
      </w:ins>
    </w:p>
    <w:p w14:paraId="2C6D8549" w14:textId="221A77CF" w:rsidR="005F03C5" w:rsidRPr="005F03C5" w:rsidRDefault="005F03C5">
      <w:pPr>
        <w:pStyle w:val="ListParagraph"/>
        <w:bidi w:val="0"/>
        <w:ind w:left="360"/>
        <w:rPr>
          <w:ins w:id="18" w:author="LENA ESKERJIAN" w:date="2024-01-23T08:39:00Z"/>
          <w:rFonts w:asciiTheme="minorBidi" w:hAnsiTheme="minorBidi" w:cstheme="minorBidi"/>
          <w:sz w:val="20"/>
          <w:szCs w:val="20"/>
          <w:rPrChange w:id="19" w:author="LENA ESKERJIAN" w:date="2024-01-23T08:40:00Z">
            <w:rPr>
              <w:ins w:id="20" w:author="LENA ESKERJIAN" w:date="2024-01-23T08:39:00Z"/>
              <w:rFonts w:asciiTheme="minorBidi" w:hAnsiTheme="minorBidi" w:cstheme="minorBidi"/>
            </w:rPr>
          </w:rPrChange>
        </w:rPr>
        <w:pPrChange w:id="21" w:author="LENA ESKERJIAN" w:date="2024-01-23T08:40:00Z">
          <w:pPr>
            <w:pStyle w:val="BodyText"/>
          </w:pPr>
        </w:pPrChange>
      </w:pPr>
      <w:ins w:id="22" w:author="LENA ESKERJIAN" w:date="2024-01-23T08:39:00Z">
        <w:r w:rsidRPr="00B12530">
          <w:rPr>
            <w:rFonts w:asciiTheme="minorBidi" w:hAnsiTheme="minorBidi" w:cstheme="minorBidi"/>
            <w:sz w:val="20"/>
            <w:szCs w:val="20"/>
          </w:rPr>
          <w:t>Consumable i.e., Drum, Developer, Toner, Fuser oil, Web material,</w:t>
        </w:r>
        <w:r>
          <w:rPr>
            <w:rFonts w:asciiTheme="minorBidi" w:hAnsiTheme="minorBidi" w:cstheme="minorBidi"/>
            <w:sz w:val="20"/>
            <w:szCs w:val="20"/>
          </w:rPr>
          <w:t xml:space="preserve"> paper…etc. are not covered by this agreement.</w:t>
        </w:r>
      </w:ins>
    </w:p>
    <w:p w14:paraId="1A9B490E" w14:textId="3C127DB6" w:rsidR="00AF79BC" w:rsidRPr="006E2F1A" w:rsidDel="005F03C5" w:rsidRDefault="00AF79BC" w:rsidP="006E2F1A">
      <w:pPr>
        <w:pStyle w:val="BodyText"/>
        <w:rPr>
          <w:del w:id="23" w:author="LENA ESKERJIAN" w:date="2024-01-23T08:39:00Z"/>
          <w:rFonts w:asciiTheme="minorBidi" w:hAnsiTheme="minorBidi" w:cstheme="minorBidi"/>
        </w:rPr>
      </w:pPr>
      <w:del w:id="24" w:author="LENA ESKERJIAN" w:date="2024-01-23T08:39:00Z">
        <w:r w:rsidRPr="006E2F1A" w:rsidDel="005F03C5">
          <w:rPr>
            <w:rFonts w:asciiTheme="minorBidi" w:hAnsiTheme="minorBidi" w:cstheme="minorBidi"/>
          </w:rPr>
          <w:lastRenderedPageBreak/>
          <w:delText>The Supplier shall provide the Maintenance Service according to the following conditions:</w:delText>
        </w:r>
      </w:del>
    </w:p>
    <w:p w14:paraId="524E656B" w14:textId="71812B84" w:rsidR="00AF79BC" w:rsidRPr="006E2F1A" w:rsidDel="005F03C5" w:rsidRDefault="00AF79BC" w:rsidP="00AF79BC">
      <w:pPr>
        <w:pStyle w:val="BodyText"/>
        <w:ind w:firstLine="360"/>
        <w:rPr>
          <w:del w:id="25" w:author="LENA ESKERJIAN" w:date="2024-01-23T08:39:00Z"/>
          <w:rFonts w:asciiTheme="minorBidi" w:hAnsiTheme="minorBidi" w:cstheme="minorBidi"/>
        </w:rPr>
      </w:pPr>
    </w:p>
    <w:p w14:paraId="249590B7" w14:textId="6228EE9F" w:rsidR="00AF79BC" w:rsidRPr="006E2F1A" w:rsidDel="005F03C5" w:rsidRDefault="00AF79BC" w:rsidP="00AF79BC">
      <w:pPr>
        <w:pStyle w:val="ListParagraph"/>
        <w:numPr>
          <w:ilvl w:val="0"/>
          <w:numId w:val="21"/>
        </w:numPr>
        <w:bidi w:val="0"/>
        <w:jc w:val="lowKashida"/>
        <w:rPr>
          <w:del w:id="26" w:author="LENA ESKERJIAN" w:date="2024-01-23T08:39:00Z"/>
          <w:rFonts w:asciiTheme="minorBidi" w:hAnsiTheme="minorBidi" w:cstheme="minorBidi"/>
          <w:sz w:val="22"/>
          <w:szCs w:val="22"/>
        </w:rPr>
      </w:pPr>
      <w:del w:id="27" w:author="LENA ESKERJIAN" w:date="2024-01-23T08:39:00Z">
        <w:r w:rsidRPr="006E2F1A" w:rsidDel="005F03C5">
          <w:rPr>
            <w:rFonts w:asciiTheme="minorBidi" w:hAnsiTheme="minorBidi" w:cstheme="minorBidi"/>
            <w:sz w:val="22"/>
            <w:szCs w:val="22"/>
          </w:rPr>
          <w:delText xml:space="preserve">Maintenance Service shall include a full hardware maintenance with calibration. </w:delText>
        </w:r>
      </w:del>
    </w:p>
    <w:p w14:paraId="18DD83F7" w14:textId="470BA4F3" w:rsidR="00AF79BC" w:rsidRPr="006E2F1A" w:rsidDel="005F03C5" w:rsidRDefault="00AF79BC" w:rsidP="00AF79BC">
      <w:pPr>
        <w:pStyle w:val="ListParagraph"/>
        <w:bidi w:val="0"/>
        <w:ind w:left="360"/>
        <w:jc w:val="lowKashida"/>
        <w:rPr>
          <w:del w:id="28" w:author="LENA ESKERJIAN" w:date="2024-01-23T08:39:00Z"/>
          <w:rFonts w:asciiTheme="minorBidi" w:hAnsiTheme="minorBidi" w:cstheme="minorBidi"/>
          <w:sz w:val="22"/>
          <w:szCs w:val="22"/>
        </w:rPr>
      </w:pPr>
      <w:del w:id="29" w:author="LENA ESKERJIAN" w:date="2024-01-23T08:39:00Z">
        <w:r w:rsidRPr="006E2F1A" w:rsidDel="005F03C5">
          <w:rPr>
            <w:rFonts w:asciiTheme="minorBidi" w:hAnsiTheme="minorBidi" w:cstheme="minorBidi"/>
            <w:sz w:val="22"/>
            <w:szCs w:val="22"/>
          </w:rPr>
          <w:delText>Inclusions to be clearly mentioned in the proposal offer.</w:delText>
        </w:r>
      </w:del>
    </w:p>
    <w:p w14:paraId="051C5926" w14:textId="24C3E4C8" w:rsidR="00AF79BC" w:rsidRPr="006E2F1A" w:rsidDel="005F03C5" w:rsidRDefault="00AF79BC" w:rsidP="00AF79BC">
      <w:pPr>
        <w:pStyle w:val="BodyTextIndent"/>
        <w:ind w:left="360" w:firstLine="0"/>
        <w:rPr>
          <w:del w:id="30" w:author="LENA ESKERJIAN" w:date="2024-01-23T08:39:00Z"/>
          <w:rFonts w:asciiTheme="minorBidi" w:hAnsiTheme="minorBidi" w:cstheme="minorBidi"/>
        </w:rPr>
      </w:pPr>
    </w:p>
    <w:p w14:paraId="2B94C60C" w14:textId="6B0549F3" w:rsidR="00AF79BC" w:rsidRPr="006E2F1A" w:rsidDel="005F03C5" w:rsidRDefault="00AF79BC" w:rsidP="00AF79BC">
      <w:pPr>
        <w:pStyle w:val="BodyText"/>
        <w:numPr>
          <w:ilvl w:val="0"/>
          <w:numId w:val="21"/>
        </w:numPr>
        <w:jc w:val="both"/>
        <w:rPr>
          <w:del w:id="31" w:author="LENA ESKERJIAN" w:date="2024-01-23T08:39:00Z"/>
          <w:rFonts w:asciiTheme="minorBidi" w:hAnsiTheme="minorBidi" w:cstheme="minorBidi"/>
        </w:rPr>
      </w:pPr>
      <w:del w:id="32" w:author="LENA ESKERJIAN" w:date="2024-01-23T08:39:00Z">
        <w:r w:rsidRPr="006E2F1A" w:rsidDel="005F03C5">
          <w:rPr>
            <w:rFonts w:asciiTheme="minorBidi" w:hAnsiTheme="minorBidi" w:cstheme="minorBidi"/>
          </w:rPr>
          <w:delText xml:space="preserve">Spare Parts replacement will be built separately and charged upon the customer. </w:delText>
        </w:r>
      </w:del>
    </w:p>
    <w:p w14:paraId="057E7987" w14:textId="3319FEA0" w:rsidR="00AF79BC" w:rsidRPr="006E2F1A" w:rsidDel="005F03C5" w:rsidRDefault="00AF79BC" w:rsidP="00AF79BC">
      <w:pPr>
        <w:pStyle w:val="BodyText"/>
        <w:ind w:firstLine="360"/>
        <w:jc w:val="both"/>
        <w:rPr>
          <w:del w:id="33" w:author="LENA ESKERJIAN" w:date="2024-01-23T08:39:00Z"/>
          <w:rFonts w:asciiTheme="minorBidi" w:hAnsiTheme="minorBidi" w:cstheme="minorBidi"/>
        </w:rPr>
      </w:pPr>
      <w:del w:id="34" w:author="LENA ESKERJIAN" w:date="2024-01-23T08:39:00Z">
        <w:r w:rsidRPr="006E2F1A" w:rsidDel="005F03C5">
          <w:rPr>
            <w:rFonts w:asciiTheme="minorBidi" w:hAnsiTheme="minorBidi" w:cstheme="minorBidi"/>
          </w:rPr>
          <w:delText>SP list to be submitted in the offer.</w:delText>
        </w:r>
      </w:del>
    </w:p>
    <w:p w14:paraId="6008E83D" w14:textId="074A1BD7" w:rsidR="00AF79BC" w:rsidRPr="006E2F1A" w:rsidDel="005F03C5" w:rsidRDefault="00AF79BC" w:rsidP="00AF79BC">
      <w:pPr>
        <w:pStyle w:val="BodyText"/>
        <w:ind w:firstLine="360"/>
        <w:jc w:val="both"/>
        <w:rPr>
          <w:del w:id="35" w:author="LENA ESKERJIAN" w:date="2024-01-23T08:39:00Z"/>
          <w:rFonts w:asciiTheme="minorBidi" w:hAnsiTheme="minorBidi" w:cstheme="minorBidi"/>
        </w:rPr>
      </w:pPr>
    </w:p>
    <w:p w14:paraId="7402E22D" w14:textId="3B57A213" w:rsidR="005A41E6" w:rsidDel="005F03C5" w:rsidRDefault="00AF79BC" w:rsidP="006E2F1A">
      <w:pPr>
        <w:pStyle w:val="ListParagraph"/>
        <w:numPr>
          <w:ilvl w:val="0"/>
          <w:numId w:val="21"/>
        </w:numPr>
        <w:bidi w:val="0"/>
        <w:jc w:val="lowKashida"/>
        <w:rPr>
          <w:del w:id="36" w:author="LENA ESKERJIAN" w:date="2024-01-23T08:39:00Z"/>
          <w:rFonts w:asciiTheme="minorBidi" w:hAnsiTheme="minorBidi" w:cstheme="minorBidi"/>
          <w:sz w:val="22"/>
          <w:szCs w:val="22"/>
        </w:rPr>
      </w:pPr>
      <w:del w:id="37" w:author="LENA ESKERJIAN" w:date="2024-01-23T08:39:00Z">
        <w:r w:rsidRPr="006E2F1A" w:rsidDel="005F03C5">
          <w:rPr>
            <w:rFonts w:asciiTheme="minorBidi" w:hAnsiTheme="minorBidi" w:cstheme="minorBidi"/>
            <w:sz w:val="22"/>
            <w:szCs w:val="22"/>
          </w:rPr>
          <w:delText>Consumable i.e., Drum, Developer, Toner, Fuser oil, Web material, and spare parts shall be charged to the Customer.</w:delText>
        </w:r>
      </w:del>
    </w:p>
    <w:p w14:paraId="56B39027" w14:textId="77777777" w:rsidR="005F03C5" w:rsidRPr="006E2F1A" w:rsidRDefault="005F03C5">
      <w:pPr>
        <w:pStyle w:val="ListParagraph"/>
        <w:bidi w:val="0"/>
        <w:ind w:left="360"/>
        <w:jc w:val="lowKashida"/>
        <w:rPr>
          <w:ins w:id="38" w:author="LENA ESKERJIAN" w:date="2024-01-23T08:39:00Z"/>
          <w:rFonts w:asciiTheme="minorBidi" w:hAnsiTheme="minorBidi" w:cstheme="minorBidi"/>
          <w:sz w:val="22"/>
          <w:szCs w:val="22"/>
        </w:rPr>
        <w:pPrChange w:id="39" w:author="LENA ESKERJIAN" w:date="2024-01-23T08:39:00Z">
          <w:pPr>
            <w:pStyle w:val="ListParagraph"/>
            <w:numPr>
              <w:numId w:val="21"/>
            </w:numPr>
            <w:bidi w:val="0"/>
            <w:ind w:left="360" w:hanging="360"/>
            <w:jc w:val="lowKashida"/>
          </w:pPr>
        </w:pPrChange>
      </w:pPr>
    </w:p>
    <w:p w14:paraId="554AE66B" w14:textId="25D5D3A4" w:rsidR="005F03C5" w:rsidRDefault="005F03C5">
      <w:pPr>
        <w:pStyle w:val="BodyText"/>
        <w:numPr>
          <w:ilvl w:val="1"/>
          <w:numId w:val="11"/>
        </w:numPr>
        <w:rPr>
          <w:ins w:id="40" w:author="LENA ESKERJIAN" w:date="2024-01-23T08:40:00Z"/>
          <w:rFonts w:asciiTheme="minorBidi" w:hAnsiTheme="minorBidi" w:cstheme="minorBidi"/>
          <w:b/>
          <w:bCs/>
          <w:sz w:val="20"/>
          <w:szCs w:val="20"/>
        </w:rPr>
        <w:pPrChange w:id="41" w:author="LENA ESKERJIAN" w:date="2024-01-23T08:41:00Z">
          <w:pPr>
            <w:pStyle w:val="BodyText"/>
            <w:numPr>
              <w:numId w:val="45"/>
            </w:numPr>
            <w:ind w:left="360" w:hanging="360"/>
          </w:pPr>
        </w:pPrChange>
      </w:pPr>
      <w:ins w:id="42" w:author="LENA ESKERJIAN" w:date="2024-01-23T08:40:00Z">
        <w:r w:rsidRPr="00F9737C">
          <w:rPr>
            <w:rFonts w:asciiTheme="minorBidi" w:hAnsiTheme="minorBidi" w:cstheme="minorBidi"/>
            <w:b/>
            <w:bCs/>
            <w:sz w:val="20"/>
            <w:szCs w:val="20"/>
          </w:rPr>
          <w:t>Hardware Maintenance “Banknote Money Counterfeit and Counting machine with related thermal printer”</w:t>
        </w:r>
        <w:r>
          <w:rPr>
            <w:rFonts w:asciiTheme="minorBidi" w:hAnsiTheme="minorBidi" w:cstheme="minorBidi"/>
            <w:b/>
            <w:bCs/>
            <w:sz w:val="20"/>
            <w:szCs w:val="20"/>
          </w:rPr>
          <w:t xml:space="preserve"> (</w:t>
        </w:r>
        <w:r w:rsidRPr="00D342BE">
          <w:rPr>
            <w:rFonts w:asciiTheme="minorBidi" w:hAnsiTheme="minorBidi" w:cstheme="minorBidi"/>
            <w:b/>
            <w:bCs/>
            <w:sz w:val="20"/>
            <w:szCs w:val="20"/>
          </w:rPr>
          <w:t>Detailed list in Annex 1)</w:t>
        </w:r>
      </w:ins>
    </w:p>
    <w:p w14:paraId="35767355" w14:textId="77777777" w:rsidR="005F03C5" w:rsidRPr="00F9737C" w:rsidRDefault="005F03C5" w:rsidP="005F03C5">
      <w:pPr>
        <w:pStyle w:val="BodyText"/>
        <w:ind w:left="360"/>
        <w:rPr>
          <w:ins w:id="43" w:author="LENA ESKERJIAN" w:date="2024-01-23T08:40:00Z"/>
          <w:rFonts w:asciiTheme="minorBidi" w:hAnsiTheme="minorBidi" w:cstheme="minorBidi"/>
          <w:b/>
          <w:bCs/>
          <w:sz w:val="20"/>
          <w:szCs w:val="20"/>
        </w:rPr>
      </w:pPr>
    </w:p>
    <w:p w14:paraId="1C336344" w14:textId="77777777" w:rsidR="005F03C5" w:rsidRDefault="005F03C5" w:rsidP="005F03C5">
      <w:pPr>
        <w:pStyle w:val="BodyText"/>
        <w:ind w:firstLine="360"/>
        <w:rPr>
          <w:ins w:id="44" w:author="LENA ESKERJIAN" w:date="2024-01-23T08:40:00Z"/>
          <w:rFonts w:asciiTheme="minorBidi" w:hAnsiTheme="minorBidi" w:cstheme="minorBidi"/>
          <w:sz w:val="20"/>
          <w:szCs w:val="20"/>
        </w:rPr>
      </w:pPr>
      <w:ins w:id="45" w:author="LENA ESKERJIAN" w:date="2024-01-23T08:40:00Z">
        <w:r w:rsidRPr="00F9737C">
          <w:rPr>
            <w:rFonts w:asciiTheme="minorBidi" w:hAnsiTheme="minorBidi" w:cstheme="minorBidi"/>
            <w:sz w:val="20"/>
            <w:szCs w:val="20"/>
          </w:rPr>
          <w:t>The Supplier shall provide the Maintenance Service according to the following conditions</w:t>
        </w:r>
        <w:r>
          <w:rPr>
            <w:rFonts w:asciiTheme="minorBidi" w:hAnsiTheme="minorBidi" w:cstheme="minorBidi"/>
            <w:sz w:val="20"/>
            <w:szCs w:val="20"/>
          </w:rPr>
          <w:t>:</w:t>
        </w:r>
      </w:ins>
    </w:p>
    <w:p w14:paraId="7A73E3F1" w14:textId="77777777" w:rsidR="005F03C5" w:rsidRPr="00F9737C" w:rsidRDefault="005F03C5" w:rsidP="005F03C5">
      <w:pPr>
        <w:pStyle w:val="BodyText"/>
        <w:ind w:firstLine="360"/>
        <w:rPr>
          <w:ins w:id="46" w:author="LENA ESKERJIAN" w:date="2024-01-23T08:40:00Z"/>
          <w:rFonts w:asciiTheme="minorBidi" w:hAnsiTheme="minorBidi" w:cstheme="minorBidi"/>
          <w:sz w:val="20"/>
          <w:szCs w:val="20"/>
        </w:rPr>
      </w:pPr>
    </w:p>
    <w:p w14:paraId="4AFC9640" w14:textId="0ACF8948" w:rsidR="005F03C5" w:rsidRPr="00C257EB" w:rsidRDefault="005F03C5" w:rsidP="005F03C5">
      <w:pPr>
        <w:pStyle w:val="BodyText"/>
        <w:numPr>
          <w:ilvl w:val="0"/>
          <w:numId w:val="46"/>
        </w:numPr>
        <w:jc w:val="both"/>
        <w:rPr>
          <w:ins w:id="47" w:author="LENA ESKERJIAN" w:date="2024-01-23T08:40:00Z"/>
          <w:rFonts w:asciiTheme="minorBidi" w:hAnsiTheme="minorBidi" w:cstheme="minorBidi"/>
        </w:rPr>
      </w:pPr>
      <w:ins w:id="48" w:author="LENA ESKERJIAN" w:date="2024-01-23T08:40:00Z">
        <w:r>
          <w:rPr>
            <w:rFonts w:asciiTheme="minorBidi" w:hAnsiTheme="minorBidi" w:cstheme="minorBidi"/>
            <w:sz w:val="20"/>
            <w:szCs w:val="20"/>
          </w:rPr>
          <w:t>P</w:t>
        </w:r>
        <w:r w:rsidRPr="00B12530">
          <w:rPr>
            <w:rFonts w:asciiTheme="minorBidi" w:hAnsiTheme="minorBidi" w:cstheme="minorBidi"/>
            <w:sz w:val="20"/>
            <w:szCs w:val="20"/>
          </w:rPr>
          <w:t>revent</w:t>
        </w:r>
      </w:ins>
      <w:ins w:id="49" w:author="LENA ESKERJIAN" w:date="2024-01-23T08:58:00Z">
        <w:r w:rsidR="00CF2EA1">
          <w:rPr>
            <w:rFonts w:asciiTheme="minorBidi" w:hAnsiTheme="minorBidi" w:cstheme="minorBidi"/>
            <w:sz w:val="20"/>
            <w:szCs w:val="20"/>
          </w:rPr>
          <w:t>ive</w:t>
        </w:r>
      </w:ins>
      <w:ins w:id="50" w:author="LENA ESKERJIAN" w:date="2024-01-23T08:40:00Z">
        <w:r w:rsidRPr="00B12530">
          <w:rPr>
            <w:rFonts w:asciiTheme="minorBidi" w:hAnsiTheme="minorBidi" w:cstheme="minorBidi"/>
            <w:sz w:val="20"/>
            <w:szCs w:val="20"/>
          </w:rPr>
          <w:t xml:space="preserve"> </w:t>
        </w:r>
      </w:ins>
      <w:ins w:id="51" w:author="LENA ESKERJIAN" w:date="2024-01-23T09:00:00Z">
        <w:r w:rsidR="00CF2EA1">
          <w:rPr>
            <w:rFonts w:asciiTheme="minorBidi" w:hAnsiTheme="minorBidi" w:cstheme="minorBidi"/>
            <w:sz w:val="20"/>
            <w:szCs w:val="20"/>
          </w:rPr>
          <w:t>M</w:t>
        </w:r>
      </w:ins>
      <w:ins w:id="52" w:author="LENA ESKERJIAN" w:date="2024-01-23T08:40:00Z">
        <w:r w:rsidRPr="00B12530">
          <w:rPr>
            <w:rFonts w:asciiTheme="minorBidi" w:hAnsiTheme="minorBidi" w:cstheme="minorBidi"/>
            <w:sz w:val="20"/>
            <w:szCs w:val="20"/>
          </w:rPr>
          <w:t xml:space="preserve">aintenance every </w:t>
        </w:r>
        <w:r>
          <w:rPr>
            <w:rFonts w:asciiTheme="minorBidi" w:hAnsiTheme="minorBidi" w:cstheme="minorBidi"/>
            <w:sz w:val="20"/>
            <w:szCs w:val="20"/>
          </w:rPr>
          <w:t>2</w:t>
        </w:r>
        <w:r w:rsidRPr="00B12530">
          <w:rPr>
            <w:rFonts w:asciiTheme="minorBidi" w:hAnsiTheme="minorBidi" w:cstheme="minorBidi"/>
            <w:sz w:val="20"/>
            <w:szCs w:val="20"/>
          </w:rPr>
          <w:t xml:space="preserve"> months</w:t>
        </w:r>
        <w:r>
          <w:rPr>
            <w:rFonts w:asciiTheme="minorBidi" w:hAnsiTheme="minorBidi" w:cstheme="minorBidi"/>
            <w:sz w:val="20"/>
            <w:szCs w:val="20"/>
          </w:rPr>
          <w:t>.</w:t>
        </w:r>
      </w:ins>
    </w:p>
    <w:p w14:paraId="571CFF46" w14:textId="77777777" w:rsidR="005F03C5" w:rsidRPr="00B12530" w:rsidRDefault="005F03C5" w:rsidP="00F00CC3">
      <w:pPr>
        <w:pStyle w:val="BodyText"/>
        <w:ind w:left="720"/>
        <w:jc w:val="both"/>
        <w:rPr>
          <w:ins w:id="53" w:author="LENA ESKERJIAN" w:date="2024-01-23T08:40:00Z"/>
          <w:rFonts w:asciiTheme="minorBidi" w:hAnsiTheme="minorBidi" w:cstheme="minorBidi"/>
        </w:rPr>
        <w:pPrChange w:id="54" w:author="LENA ESKERJIAN" w:date="2024-01-23T10:45:00Z">
          <w:pPr>
            <w:pStyle w:val="BodyText"/>
            <w:numPr>
              <w:numId w:val="46"/>
            </w:numPr>
            <w:ind w:left="720" w:hanging="360"/>
            <w:jc w:val="both"/>
          </w:pPr>
        </w:pPrChange>
      </w:pPr>
      <w:ins w:id="55" w:author="LENA ESKERJIAN" w:date="2024-01-23T08:40:00Z">
        <w:r>
          <w:rPr>
            <w:rFonts w:asciiTheme="minorBidi" w:hAnsiTheme="minorBidi" w:cstheme="minorBidi"/>
            <w:sz w:val="20"/>
            <w:szCs w:val="20"/>
          </w:rPr>
          <w:t>T</w:t>
        </w:r>
        <w:r w:rsidRPr="00B12530">
          <w:rPr>
            <w:rFonts w:asciiTheme="minorBidi" w:hAnsiTheme="minorBidi" w:cstheme="minorBidi"/>
            <w:sz w:val="20"/>
            <w:szCs w:val="20"/>
          </w:rPr>
          <w:t>he labour necessary to maintain the equipment in good operating condition.</w:t>
        </w:r>
      </w:ins>
    </w:p>
    <w:p w14:paraId="0E79FB19" w14:textId="77777777" w:rsidR="005F03C5" w:rsidRDefault="005F03C5" w:rsidP="00F00CC3">
      <w:pPr>
        <w:pStyle w:val="ListParagraph"/>
        <w:bidi w:val="0"/>
        <w:jc w:val="lowKashida"/>
        <w:rPr>
          <w:ins w:id="56" w:author="LENA ESKERJIAN" w:date="2024-01-23T08:40:00Z"/>
          <w:rFonts w:asciiTheme="minorBidi" w:hAnsiTheme="minorBidi" w:cstheme="minorBidi"/>
          <w:sz w:val="20"/>
          <w:szCs w:val="20"/>
        </w:rPr>
        <w:pPrChange w:id="57" w:author="LENA ESKERJIAN" w:date="2024-01-23T10:45:00Z">
          <w:pPr>
            <w:pStyle w:val="ListParagraph"/>
            <w:numPr>
              <w:numId w:val="46"/>
            </w:numPr>
            <w:bidi w:val="0"/>
            <w:ind w:hanging="360"/>
            <w:jc w:val="lowKashida"/>
          </w:pPr>
        </w:pPrChange>
      </w:pPr>
      <w:ins w:id="58" w:author="LENA ESKERJIAN" w:date="2024-01-23T08:40:00Z">
        <w:r>
          <w:rPr>
            <w:rFonts w:asciiTheme="minorBidi" w:hAnsiTheme="minorBidi" w:cstheme="minorBidi"/>
            <w:sz w:val="20"/>
            <w:szCs w:val="20"/>
          </w:rPr>
          <w:t>A</w:t>
        </w:r>
        <w:r w:rsidRPr="00F9737C">
          <w:rPr>
            <w:rFonts w:asciiTheme="minorBidi" w:hAnsiTheme="minorBidi" w:cstheme="minorBidi"/>
            <w:sz w:val="20"/>
            <w:szCs w:val="20"/>
          </w:rPr>
          <w:t xml:space="preserve"> full hardware maintenance with calibration</w:t>
        </w:r>
        <w:r>
          <w:rPr>
            <w:rFonts w:asciiTheme="minorBidi" w:hAnsiTheme="minorBidi" w:cstheme="minorBidi"/>
            <w:sz w:val="20"/>
            <w:szCs w:val="20"/>
          </w:rPr>
          <w:t xml:space="preserve"> and cleaning.</w:t>
        </w:r>
      </w:ins>
    </w:p>
    <w:p w14:paraId="78A29950" w14:textId="52350BAF" w:rsidR="005F03C5" w:rsidRPr="00B12530" w:rsidRDefault="005F03C5" w:rsidP="005F03C5">
      <w:pPr>
        <w:pStyle w:val="BodyText"/>
        <w:numPr>
          <w:ilvl w:val="0"/>
          <w:numId w:val="46"/>
        </w:numPr>
        <w:jc w:val="both"/>
        <w:rPr>
          <w:ins w:id="59" w:author="LENA ESKERJIAN" w:date="2024-01-23T08:40:00Z"/>
          <w:rFonts w:asciiTheme="minorBidi" w:hAnsiTheme="minorBidi" w:cstheme="minorBidi"/>
        </w:rPr>
      </w:pPr>
      <w:ins w:id="60" w:author="LENA ESKERJIAN" w:date="2024-01-23T08:40:00Z">
        <w:r>
          <w:rPr>
            <w:rFonts w:asciiTheme="minorBidi" w:hAnsiTheme="minorBidi" w:cstheme="minorBidi"/>
            <w:sz w:val="20"/>
            <w:szCs w:val="20"/>
          </w:rPr>
          <w:t xml:space="preserve">Corrective </w:t>
        </w:r>
      </w:ins>
      <w:ins w:id="61" w:author="LENA ESKERJIAN" w:date="2024-01-23T09:00:00Z">
        <w:r w:rsidR="00CF2EA1">
          <w:rPr>
            <w:rFonts w:asciiTheme="minorBidi" w:hAnsiTheme="minorBidi" w:cstheme="minorBidi"/>
            <w:sz w:val="20"/>
            <w:szCs w:val="20"/>
          </w:rPr>
          <w:t>M</w:t>
        </w:r>
      </w:ins>
      <w:ins w:id="62" w:author="LENA ESKERJIAN" w:date="2024-01-23T08:40:00Z">
        <w:r>
          <w:rPr>
            <w:rFonts w:asciiTheme="minorBidi" w:hAnsiTheme="minorBidi" w:cstheme="minorBidi"/>
            <w:sz w:val="20"/>
            <w:szCs w:val="20"/>
          </w:rPr>
          <w:t xml:space="preserve">aintenance / unlimited </w:t>
        </w:r>
        <w:r>
          <w:rPr>
            <w:rFonts w:asciiTheme="minorBidi" w:hAnsiTheme="minorBidi" w:cstheme="minorBidi"/>
          </w:rPr>
          <w:t xml:space="preserve">/ </w:t>
        </w:r>
        <w:r w:rsidRPr="00B12530">
          <w:rPr>
            <w:rFonts w:asciiTheme="minorBidi" w:hAnsiTheme="minorBidi" w:cstheme="minorBidi"/>
            <w:sz w:val="20"/>
            <w:szCs w:val="20"/>
          </w:rPr>
          <w:t>On-call emergency service</w:t>
        </w:r>
        <w:r>
          <w:rPr>
            <w:rFonts w:asciiTheme="minorBidi" w:hAnsiTheme="minorBidi" w:cstheme="minorBidi"/>
            <w:sz w:val="20"/>
            <w:szCs w:val="20"/>
          </w:rPr>
          <w:t>.</w:t>
        </w:r>
        <w:r w:rsidRPr="00B12530">
          <w:rPr>
            <w:rFonts w:asciiTheme="minorBidi" w:hAnsiTheme="minorBidi" w:cstheme="minorBidi"/>
            <w:sz w:val="20"/>
            <w:szCs w:val="20"/>
          </w:rPr>
          <w:t xml:space="preserve"> </w:t>
        </w:r>
      </w:ins>
    </w:p>
    <w:p w14:paraId="10E08ADA" w14:textId="77777777" w:rsidR="005F03C5" w:rsidRPr="001A2EB4" w:rsidRDefault="005F03C5" w:rsidP="005F03C5">
      <w:pPr>
        <w:pStyle w:val="BodyText"/>
        <w:numPr>
          <w:ilvl w:val="0"/>
          <w:numId w:val="46"/>
        </w:numPr>
        <w:jc w:val="both"/>
        <w:rPr>
          <w:ins w:id="63" w:author="LENA ESKERJIAN" w:date="2024-01-23T08:40:00Z"/>
          <w:rFonts w:asciiTheme="minorBidi" w:hAnsiTheme="minorBidi" w:cstheme="minorBidi"/>
        </w:rPr>
      </w:pPr>
      <w:ins w:id="64" w:author="LENA ESKERJIAN" w:date="2024-01-23T08:40:00Z">
        <w:r>
          <w:rPr>
            <w:rFonts w:asciiTheme="minorBidi" w:hAnsiTheme="minorBidi" w:cstheme="minorBidi"/>
            <w:sz w:val="20"/>
            <w:szCs w:val="20"/>
          </w:rPr>
          <w:t>R</w:t>
        </w:r>
        <w:r w:rsidRPr="00B12530">
          <w:rPr>
            <w:rFonts w:asciiTheme="minorBidi" w:hAnsiTheme="minorBidi" w:cstheme="minorBidi"/>
            <w:sz w:val="20"/>
            <w:szCs w:val="20"/>
          </w:rPr>
          <w:t xml:space="preserve">eplacement </w:t>
        </w:r>
        <w:r>
          <w:rPr>
            <w:rFonts w:asciiTheme="minorBidi" w:hAnsiTheme="minorBidi" w:cstheme="minorBidi"/>
            <w:sz w:val="20"/>
            <w:szCs w:val="20"/>
          </w:rPr>
          <w:t>and fees of</w:t>
        </w:r>
        <w:r w:rsidRPr="00B12530">
          <w:rPr>
            <w:rFonts w:asciiTheme="minorBidi" w:hAnsiTheme="minorBidi" w:cstheme="minorBidi"/>
            <w:sz w:val="20"/>
            <w:szCs w:val="20"/>
          </w:rPr>
          <w:t xml:space="preserve"> defected Spare Parts</w:t>
        </w:r>
        <w:r>
          <w:rPr>
            <w:rFonts w:asciiTheme="minorBidi" w:hAnsiTheme="minorBidi" w:cstheme="minorBidi"/>
            <w:sz w:val="20"/>
            <w:szCs w:val="20"/>
          </w:rPr>
          <w:t>.</w:t>
        </w:r>
      </w:ins>
    </w:p>
    <w:p w14:paraId="113B792E" w14:textId="6EBAAB4C" w:rsidR="005F03C5" w:rsidRDefault="005F03C5">
      <w:pPr>
        <w:pStyle w:val="BodyText"/>
        <w:ind w:left="720"/>
        <w:jc w:val="both"/>
        <w:rPr>
          <w:ins w:id="65" w:author="LENA ESKERJIAN" w:date="2024-01-23T08:40:00Z"/>
          <w:rFonts w:asciiTheme="minorBidi" w:hAnsiTheme="minorBidi" w:cstheme="minorBidi"/>
          <w:sz w:val="20"/>
          <w:szCs w:val="20"/>
        </w:rPr>
        <w:pPrChange w:id="66" w:author="LENA ESKERJIAN" w:date="2024-01-23T08:40:00Z">
          <w:pPr>
            <w:pStyle w:val="BodyText"/>
            <w:numPr>
              <w:numId w:val="46"/>
            </w:numPr>
            <w:ind w:left="720" w:hanging="360"/>
            <w:jc w:val="both"/>
          </w:pPr>
        </w:pPrChange>
      </w:pPr>
    </w:p>
    <w:p w14:paraId="551BB32A" w14:textId="77777777" w:rsidR="005F03C5" w:rsidRPr="001A2EB4" w:rsidRDefault="005F03C5">
      <w:pPr>
        <w:pStyle w:val="BodyText"/>
        <w:ind w:left="720"/>
        <w:jc w:val="both"/>
        <w:rPr>
          <w:ins w:id="67" w:author="LENA ESKERJIAN" w:date="2024-01-23T08:40:00Z"/>
          <w:rFonts w:asciiTheme="minorBidi" w:hAnsiTheme="minorBidi" w:cstheme="minorBidi"/>
          <w:sz w:val="20"/>
          <w:szCs w:val="20"/>
        </w:rPr>
        <w:pPrChange w:id="68" w:author="LENA ESKERJIAN" w:date="2024-01-23T08:40:00Z">
          <w:pPr>
            <w:pStyle w:val="BodyText"/>
            <w:numPr>
              <w:numId w:val="46"/>
            </w:numPr>
            <w:ind w:left="720" w:hanging="360"/>
            <w:jc w:val="both"/>
          </w:pPr>
        </w:pPrChange>
      </w:pPr>
    </w:p>
    <w:p w14:paraId="78A93DBB" w14:textId="43116FF7" w:rsidR="0072554F" w:rsidRPr="006E2F1A" w:rsidDel="005F03C5" w:rsidRDefault="00442CDD" w:rsidP="00BF46C7">
      <w:pPr>
        <w:pStyle w:val="BodyText"/>
        <w:numPr>
          <w:ilvl w:val="1"/>
          <w:numId w:val="11"/>
        </w:numPr>
        <w:rPr>
          <w:del w:id="69" w:author="LENA ESKERJIAN" w:date="2024-01-23T08:40:00Z"/>
          <w:rFonts w:asciiTheme="minorBidi" w:hAnsiTheme="minorBidi" w:cstheme="minorBidi"/>
          <w:b/>
          <w:bCs/>
        </w:rPr>
      </w:pPr>
      <w:del w:id="70" w:author="LENA ESKERJIAN" w:date="2024-01-23T08:40:00Z">
        <w:r w:rsidRPr="006E2F1A" w:rsidDel="005F03C5">
          <w:rPr>
            <w:rFonts w:asciiTheme="minorBidi" w:hAnsiTheme="minorBidi" w:cstheme="minorBidi"/>
            <w:b/>
            <w:bCs/>
          </w:rPr>
          <w:delText>Hardware</w:delText>
        </w:r>
        <w:r w:rsidR="004644CB" w:rsidRPr="006E2F1A" w:rsidDel="005F03C5">
          <w:rPr>
            <w:rFonts w:asciiTheme="minorBidi" w:hAnsiTheme="minorBidi" w:cstheme="minorBidi"/>
            <w:b/>
            <w:bCs/>
          </w:rPr>
          <w:delText xml:space="preserve"> Maintenance and Updat</w:delText>
        </w:r>
        <w:r w:rsidR="00BF46C7" w:rsidRPr="006E2F1A" w:rsidDel="005F03C5">
          <w:rPr>
            <w:rFonts w:asciiTheme="minorBidi" w:hAnsiTheme="minorBidi" w:cstheme="minorBidi"/>
            <w:b/>
            <w:bCs/>
          </w:rPr>
          <w:delText>e</w:delText>
        </w:r>
        <w:r w:rsidR="002B14B8" w:rsidRPr="006E2F1A" w:rsidDel="005F03C5">
          <w:rPr>
            <w:rFonts w:asciiTheme="minorBidi" w:hAnsiTheme="minorBidi" w:cstheme="minorBidi"/>
            <w:b/>
            <w:bCs/>
          </w:rPr>
          <w:delText xml:space="preserve"> </w:delText>
        </w:r>
        <w:r w:rsidR="004644CB" w:rsidRPr="006E2F1A" w:rsidDel="005F03C5">
          <w:rPr>
            <w:rFonts w:asciiTheme="minorBidi" w:hAnsiTheme="minorBidi" w:cstheme="minorBidi"/>
            <w:b/>
            <w:bCs/>
          </w:rPr>
          <w:delText xml:space="preserve">for </w:delText>
        </w:r>
        <w:r w:rsidRPr="006E2F1A" w:rsidDel="005F03C5">
          <w:rPr>
            <w:rFonts w:asciiTheme="minorBidi" w:hAnsiTheme="minorBidi" w:cstheme="minorBidi"/>
            <w:b/>
            <w:bCs/>
          </w:rPr>
          <w:delText>“</w:delText>
        </w:r>
        <w:r w:rsidR="004644CB" w:rsidRPr="006E2F1A" w:rsidDel="005F03C5">
          <w:rPr>
            <w:rFonts w:asciiTheme="minorBidi" w:hAnsiTheme="minorBidi" w:cstheme="minorBidi"/>
            <w:b/>
            <w:bCs/>
          </w:rPr>
          <w:delText>Banknote Money Counterfeit and Counting machine, Seetech Brand, Model i-Hunter with related thermal printer</w:delText>
        </w:r>
        <w:r w:rsidRPr="006E2F1A" w:rsidDel="005F03C5">
          <w:rPr>
            <w:rFonts w:asciiTheme="minorBidi" w:hAnsiTheme="minorBidi" w:cstheme="minorBidi"/>
            <w:b/>
            <w:bCs/>
          </w:rPr>
          <w:delText>”</w:delText>
        </w:r>
        <w:r w:rsidR="004644CB" w:rsidRPr="006E2F1A" w:rsidDel="005F03C5">
          <w:rPr>
            <w:rFonts w:asciiTheme="minorBidi" w:hAnsiTheme="minorBidi" w:cstheme="minorBidi"/>
            <w:b/>
            <w:bCs/>
          </w:rPr>
          <w:delText xml:space="preserve"> AND </w:delText>
        </w:r>
        <w:r w:rsidRPr="006E2F1A" w:rsidDel="005F03C5">
          <w:rPr>
            <w:rFonts w:asciiTheme="minorBidi" w:hAnsiTheme="minorBidi" w:cstheme="minorBidi"/>
            <w:b/>
            <w:bCs/>
          </w:rPr>
          <w:delText>“</w:delText>
        </w:r>
        <w:r w:rsidR="004644CB" w:rsidRPr="006E2F1A" w:rsidDel="005F03C5">
          <w:rPr>
            <w:rFonts w:asciiTheme="minorBidi" w:hAnsiTheme="minorBidi" w:cstheme="minorBidi"/>
            <w:b/>
            <w:bCs/>
          </w:rPr>
          <w:delText>Multi-Currency Detector Machine,</w:delText>
        </w:r>
        <w:r w:rsidR="00B5128A" w:rsidRPr="006E2F1A" w:rsidDel="005F03C5">
          <w:rPr>
            <w:rFonts w:asciiTheme="minorBidi" w:hAnsiTheme="minorBidi" w:cstheme="minorBidi"/>
            <w:b/>
            <w:bCs/>
          </w:rPr>
          <w:delText xml:space="preserve"> </w:delText>
        </w:r>
        <w:r w:rsidR="004644CB" w:rsidRPr="006E2F1A" w:rsidDel="005F03C5">
          <w:rPr>
            <w:rFonts w:asciiTheme="minorBidi" w:hAnsiTheme="minorBidi" w:cstheme="minorBidi"/>
            <w:b/>
            <w:bCs/>
          </w:rPr>
          <w:delText>Cash Tester Brand, Model CT-334</w:delText>
        </w:r>
        <w:r w:rsidRPr="006E2F1A" w:rsidDel="005F03C5">
          <w:rPr>
            <w:rFonts w:asciiTheme="minorBidi" w:hAnsiTheme="minorBidi" w:cstheme="minorBidi"/>
            <w:b/>
            <w:bCs/>
          </w:rPr>
          <w:delText>”</w:delText>
        </w:r>
        <w:r w:rsidR="001566C8" w:rsidRPr="006E2F1A" w:rsidDel="005F03C5">
          <w:rPr>
            <w:rFonts w:asciiTheme="minorBidi" w:hAnsiTheme="minorBidi" w:cstheme="minorBidi"/>
            <w:b/>
            <w:bCs/>
          </w:rPr>
          <w:delText>, (Detailed list in Annex 1)</w:delText>
        </w:r>
      </w:del>
    </w:p>
    <w:p w14:paraId="0FB225B3" w14:textId="0F012F86" w:rsidR="00442CDD" w:rsidRPr="006E2F1A" w:rsidDel="005F03C5" w:rsidRDefault="00442CDD" w:rsidP="0034160B">
      <w:pPr>
        <w:pStyle w:val="BodyText"/>
        <w:rPr>
          <w:del w:id="71" w:author="LENA ESKERJIAN" w:date="2024-01-23T08:40:00Z"/>
          <w:rFonts w:asciiTheme="minorBidi" w:hAnsiTheme="minorBidi" w:cstheme="minorBidi"/>
          <w:b/>
          <w:bCs/>
        </w:rPr>
      </w:pPr>
    </w:p>
    <w:p w14:paraId="10A99B25" w14:textId="0DB3AF0A" w:rsidR="00686D2F" w:rsidRPr="006E2F1A" w:rsidDel="005F03C5" w:rsidRDefault="00686D2F" w:rsidP="006E2F1A">
      <w:pPr>
        <w:pStyle w:val="BodyText"/>
        <w:rPr>
          <w:del w:id="72" w:author="LENA ESKERJIAN" w:date="2024-01-23T08:40:00Z"/>
          <w:rFonts w:asciiTheme="minorBidi" w:hAnsiTheme="minorBidi" w:cstheme="minorBidi"/>
        </w:rPr>
      </w:pPr>
      <w:del w:id="73" w:author="LENA ESKERJIAN" w:date="2024-01-23T08:40:00Z">
        <w:r w:rsidRPr="006E2F1A" w:rsidDel="005F03C5">
          <w:rPr>
            <w:rFonts w:asciiTheme="minorBidi" w:hAnsiTheme="minorBidi" w:cstheme="minorBidi"/>
          </w:rPr>
          <w:delText>The Supplier shall provide the Maintenance Service according to the following conditions:</w:delText>
        </w:r>
      </w:del>
    </w:p>
    <w:p w14:paraId="55B18C6B" w14:textId="414EDB9D" w:rsidR="00686D2F" w:rsidRPr="006E2F1A" w:rsidDel="005F03C5" w:rsidRDefault="00686D2F" w:rsidP="00686D2F">
      <w:pPr>
        <w:pStyle w:val="BodyText"/>
        <w:ind w:firstLine="360"/>
        <w:rPr>
          <w:del w:id="74" w:author="LENA ESKERJIAN" w:date="2024-01-23T08:40:00Z"/>
          <w:rFonts w:asciiTheme="minorBidi" w:hAnsiTheme="minorBidi" w:cstheme="minorBidi"/>
        </w:rPr>
      </w:pPr>
    </w:p>
    <w:p w14:paraId="1764C4A2" w14:textId="731EE457" w:rsidR="00686D2F" w:rsidRPr="006E2F1A" w:rsidDel="005F03C5" w:rsidRDefault="00686D2F" w:rsidP="00686D2F">
      <w:pPr>
        <w:pStyle w:val="BodyText"/>
        <w:numPr>
          <w:ilvl w:val="0"/>
          <w:numId w:val="22"/>
        </w:numPr>
        <w:jc w:val="both"/>
        <w:rPr>
          <w:del w:id="75" w:author="LENA ESKERJIAN" w:date="2024-01-23T08:40:00Z"/>
          <w:rFonts w:asciiTheme="minorBidi" w:hAnsiTheme="minorBidi" w:cstheme="minorBidi"/>
        </w:rPr>
      </w:pPr>
      <w:del w:id="76" w:author="LENA ESKERJIAN" w:date="2024-01-23T08:40:00Z">
        <w:r w:rsidRPr="006E2F1A" w:rsidDel="005F03C5">
          <w:rPr>
            <w:rFonts w:asciiTheme="minorBidi" w:hAnsiTheme="minorBidi" w:cstheme="minorBidi"/>
          </w:rPr>
          <w:delText>Maintenance Service shall include a full hardware maintenance and calibration and cleaning.</w:delText>
        </w:r>
      </w:del>
    </w:p>
    <w:p w14:paraId="0FD83393" w14:textId="032AC277" w:rsidR="00686D2F" w:rsidRPr="006E2F1A" w:rsidDel="005F03C5" w:rsidRDefault="00686D2F" w:rsidP="00686D2F">
      <w:pPr>
        <w:pStyle w:val="BodyText"/>
        <w:ind w:left="360"/>
        <w:jc w:val="both"/>
        <w:rPr>
          <w:del w:id="77" w:author="LENA ESKERJIAN" w:date="2024-01-23T08:40:00Z"/>
          <w:rFonts w:asciiTheme="minorBidi" w:hAnsiTheme="minorBidi" w:cstheme="minorBidi"/>
        </w:rPr>
      </w:pPr>
    </w:p>
    <w:p w14:paraId="743F5522" w14:textId="46504D0E" w:rsidR="00686D2F" w:rsidRPr="006E2F1A" w:rsidDel="005F03C5" w:rsidRDefault="00686D2F" w:rsidP="00686D2F">
      <w:pPr>
        <w:pStyle w:val="BodyText"/>
        <w:numPr>
          <w:ilvl w:val="0"/>
          <w:numId w:val="22"/>
        </w:numPr>
        <w:jc w:val="both"/>
        <w:rPr>
          <w:del w:id="78" w:author="LENA ESKERJIAN" w:date="2024-01-23T08:40:00Z"/>
          <w:rFonts w:asciiTheme="minorBidi" w:hAnsiTheme="minorBidi" w:cstheme="minorBidi"/>
        </w:rPr>
      </w:pPr>
      <w:del w:id="79" w:author="LENA ESKERJIAN" w:date="2024-01-23T08:40:00Z">
        <w:r w:rsidRPr="006E2F1A" w:rsidDel="005F03C5">
          <w:rPr>
            <w:rFonts w:asciiTheme="minorBidi" w:hAnsiTheme="minorBidi" w:cstheme="minorBidi"/>
          </w:rPr>
          <w:delText xml:space="preserve">Spare Parts replacement will be billed separately and charged upon the customer. </w:delText>
        </w:r>
      </w:del>
    </w:p>
    <w:p w14:paraId="3CB1E52D" w14:textId="15A9B4B7" w:rsidR="00686D2F" w:rsidRPr="006E2F1A" w:rsidDel="005F03C5" w:rsidRDefault="00686D2F" w:rsidP="00686D2F">
      <w:pPr>
        <w:pStyle w:val="BodyText"/>
        <w:ind w:firstLine="360"/>
        <w:jc w:val="both"/>
        <w:rPr>
          <w:del w:id="80" w:author="LENA ESKERJIAN" w:date="2024-01-23T08:40:00Z"/>
          <w:rFonts w:asciiTheme="minorBidi" w:hAnsiTheme="minorBidi" w:cstheme="minorBidi"/>
        </w:rPr>
      </w:pPr>
      <w:del w:id="81" w:author="LENA ESKERJIAN" w:date="2024-01-23T08:40:00Z">
        <w:r w:rsidRPr="006E2F1A" w:rsidDel="005F03C5">
          <w:rPr>
            <w:rFonts w:asciiTheme="minorBidi" w:hAnsiTheme="minorBidi" w:cstheme="minorBidi"/>
          </w:rPr>
          <w:delText>SP list to be submitted in the offer.</w:delText>
        </w:r>
      </w:del>
    </w:p>
    <w:p w14:paraId="0FB1B183" w14:textId="2A8697F7" w:rsidR="00686D2F" w:rsidRPr="006E2F1A" w:rsidDel="005F03C5" w:rsidRDefault="00686D2F" w:rsidP="00686D2F">
      <w:pPr>
        <w:pStyle w:val="BodyText"/>
        <w:jc w:val="both"/>
        <w:rPr>
          <w:del w:id="82" w:author="LENA ESKERJIAN" w:date="2024-01-23T08:40:00Z"/>
          <w:rFonts w:asciiTheme="minorBidi" w:hAnsiTheme="minorBidi" w:cstheme="minorBidi"/>
        </w:rPr>
      </w:pPr>
    </w:p>
    <w:p w14:paraId="2EF3B0FA" w14:textId="716BDD85" w:rsidR="00686D2F" w:rsidRPr="006E2F1A" w:rsidDel="005F03C5" w:rsidRDefault="00686D2F" w:rsidP="00686D2F">
      <w:pPr>
        <w:pStyle w:val="BodyText"/>
        <w:numPr>
          <w:ilvl w:val="0"/>
          <w:numId w:val="22"/>
        </w:numPr>
        <w:jc w:val="both"/>
        <w:rPr>
          <w:del w:id="83" w:author="LENA ESKERJIAN" w:date="2024-01-23T08:40:00Z"/>
          <w:rFonts w:asciiTheme="minorBidi" w:hAnsiTheme="minorBidi" w:cstheme="minorBidi"/>
        </w:rPr>
      </w:pPr>
      <w:del w:id="84" w:author="LENA ESKERJIAN" w:date="2024-01-23T08:40:00Z">
        <w:r w:rsidRPr="006E2F1A" w:rsidDel="005F03C5">
          <w:rPr>
            <w:rFonts w:asciiTheme="minorBidi" w:hAnsiTheme="minorBidi" w:cstheme="minorBidi"/>
          </w:rPr>
          <w:delText>Software maintenance and updates shall be performed by the Supplier upon the release of a new currency in the Lebanese market, following an approved offer shared with MIC1 prior to any intervention.</w:delText>
        </w:r>
      </w:del>
    </w:p>
    <w:p w14:paraId="55D93E1C" w14:textId="6CF9D2FD" w:rsidR="00686D2F" w:rsidRPr="006E2F1A" w:rsidDel="005F03C5" w:rsidRDefault="00686D2F" w:rsidP="00686D2F">
      <w:pPr>
        <w:pStyle w:val="BodyText"/>
        <w:numPr>
          <w:ilvl w:val="0"/>
          <w:numId w:val="23"/>
        </w:numPr>
        <w:jc w:val="both"/>
        <w:rPr>
          <w:del w:id="85" w:author="LENA ESKERJIAN" w:date="2024-01-23T08:40:00Z"/>
          <w:rFonts w:asciiTheme="minorBidi" w:hAnsiTheme="minorBidi" w:cstheme="minorBidi"/>
        </w:rPr>
      </w:pPr>
      <w:del w:id="86" w:author="LENA ESKERJIAN" w:date="2024-01-23T08:40:00Z">
        <w:r w:rsidRPr="006E2F1A" w:rsidDel="005F03C5">
          <w:rPr>
            <w:rFonts w:asciiTheme="minorBidi" w:hAnsiTheme="minorBidi" w:cstheme="minorBidi"/>
          </w:rPr>
          <w:delText>Charges will be borne by MIC1. Annual Fees to be submitted per machine in the offer.</w:delText>
        </w:r>
      </w:del>
    </w:p>
    <w:p w14:paraId="47D83191" w14:textId="3717C9E7" w:rsidR="006E2F1A" w:rsidDel="005F03C5" w:rsidRDefault="00686D2F" w:rsidP="006E2F1A">
      <w:pPr>
        <w:pStyle w:val="BodyText"/>
        <w:numPr>
          <w:ilvl w:val="0"/>
          <w:numId w:val="23"/>
        </w:numPr>
        <w:jc w:val="both"/>
        <w:rPr>
          <w:del w:id="87" w:author="LENA ESKERJIAN" w:date="2024-01-23T08:40:00Z"/>
          <w:rFonts w:asciiTheme="minorBidi" w:hAnsiTheme="minorBidi" w:cstheme="minorBidi"/>
        </w:rPr>
      </w:pPr>
      <w:del w:id="88" w:author="LENA ESKERJIAN" w:date="2024-01-23T08:40:00Z">
        <w:r w:rsidRPr="006E2F1A" w:rsidDel="005F03C5">
          <w:rPr>
            <w:rFonts w:asciiTheme="minorBidi" w:hAnsiTheme="minorBidi" w:cstheme="minorBidi"/>
          </w:rPr>
          <w:delText>The upgrade process shall be completed within 24 hours from the delivery of the machine to the supplier.</w:delText>
        </w:r>
      </w:del>
    </w:p>
    <w:p w14:paraId="35A6F848" w14:textId="26A985AD" w:rsidR="006E2F1A" w:rsidDel="005F03C5" w:rsidRDefault="006E2F1A" w:rsidP="006E2F1A">
      <w:pPr>
        <w:pStyle w:val="BodyText"/>
        <w:ind w:left="1080"/>
        <w:jc w:val="both"/>
        <w:rPr>
          <w:del w:id="89" w:author="LENA ESKERJIAN" w:date="2024-01-23T08:40:00Z"/>
          <w:rFonts w:asciiTheme="minorBidi" w:hAnsiTheme="minorBidi" w:cstheme="minorBidi"/>
        </w:rPr>
      </w:pPr>
    </w:p>
    <w:p w14:paraId="6EA3A9E6" w14:textId="1FE95411" w:rsidR="006E0A08" w:rsidRPr="006E2F1A" w:rsidDel="005F03C5" w:rsidRDefault="00686D2F" w:rsidP="006E2F1A">
      <w:pPr>
        <w:pStyle w:val="BodyText"/>
        <w:numPr>
          <w:ilvl w:val="0"/>
          <w:numId w:val="22"/>
        </w:numPr>
        <w:jc w:val="both"/>
        <w:rPr>
          <w:del w:id="90" w:author="LENA ESKERJIAN" w:date="2024-01-23T08:40:00Z"/>
          <w:rFonts w:asciiTheme="minorBidi" w:hAnsiTheme="minorBidi" w:cstheme="minorBidi"/>
        </w:rPr>
      </w:pPr>
      <w:del w:id="91" w:author="LENA ESKERJIAN" w:date="2024-01-23T08:40:00Z">
        <w:r w:rsidRPr="006E2F1A" w:rsidDel="005F03C5">
          <w:rPr>
            <w:rFonts w:asciiTheme="minorBidi" w:hAnsiTheme="minorBidi" w:cstheme="minorBidi"/>
            <w:lang w:val="en-US"/>
          </w:rPr>
          <w:delText>If counterfeit money is not detected, the responsibility for its replacement will fall</w:delText>
        </w:r>
        <w:r w:rsidR="006E2F1A" w:rsidRPr="006E2F1A" w:rsidDel="005F03C5">
          <w:rPr>
            <w:rFonts w:asciiTheme="minorBidi" w:hAnsiTheme="minorBidi" w:cstheme="minorBidi"/>
            <w:lang w:val="en-US"/>
          </w:rPr>
          <w:delText xml:space="preserve"> </w:delText>
        </w:r>
        <w:r w:rsidRPr="006E2F1A" w:rsidDel="005F03C5">
          <w:rPr>
            <w:rFonts w:asciiTheme="minorBidi" w:hAnsiTheme="minorBidi" w:cstheme="minorBidi"/>
            <w:lang w:val="en-US"/>
          </w:rPr>
          <w:delText>on the supplier.</w:delText>
        </w:r>
      </w:del>
    </w:p>
    <w:p w14:paraId="5060060C" w14:textId="77777777" w:rsidR="006E2F1A" w:rsidRPr="006E2F1A" w:rsidRDefault="006E2F1A" w:rsidP="006E2F1A">
      <w:pPr>
        <w:bidi w:val="0"/>
        <w:rPr>
          <w:rFonts w:asciiTheme="minorBidi" w:hAnsiTheme="minorBidi" w:cstheme="minorBidi"/>
          <w:sz w:val="22"/>
          <w:szCs w:val="22"/>
          <w:lang w:val="en-US"/>
        </w:rPr>
      </w:pPr>
    </w:p>
    <w:p w14:paraId="42AD32E3" w14:textId="2015C5CA" w:rsidR="005F03C5" w:rsidRPr="005F03C5" w:rsidRDefault="005F03C5">
      <w:pPr>
        <w:pStyle w:val="ListParagraph"/>
        <w:numPr>
          <w:ilvl w:val="1"/>
          <w:numId w:val="11"/>
        </w:numPr>
        <w:bidi w:val="0"/>
        <w:jc w:val="both"/>
        <w:rPr>
          <w:ins w:id="92" w:author="LENA ESKERJIAN" w:date="2024-01-23T08:41:00Z"/>
          <w:rFonts w:asciiTheme="minorBidi" w:hAnsiTheme="minorBidi" w:cstheme="minorBidi"/>
          <w:b/>
          <w:bCs/>
          <w:sz w:val="20"/>
          <w:szCs w:val="20"/>
          <w:rPrChange w:id="93" w:author="LENA ESKERJIAN" w:date="2024-01-23T08:41:00Z">
            <w:rPr>
              <w:ins w:id="94" w:author="LENA ESKERJIAN" w:date="2024-01-23T08:41:00Z"/>
            </w:rPr>
          </w:rPrChange>
        </w:rPr>
        <w:pPrChange w:id="95" w:author="LENA ESKERJIAN" w:date="2024-01-23T08:41:00Z">
          <w:pPr>
            <w:pStyle w:val="ListParagraph"/>
            <w:numPr>
              <w:numId w:val="45"/>
            </w:numPr>
            <w:bidi w:val="0"/>
            <w:ind w:left="360" w:hanging="360"/>
            <w:jc w:val="both"/>
          </w:pPr>
        </w:pPrChange>
      </w:pPr>
      <w:ins w:id="96" w:author="LENA ESKERJIAN" w:date="2024-01-23T08:41:00Z">
        <w:r w:rsidRPr="005F03C5">
          <w:rPr>
            <w:rFonts w:asciiTheme="minorBidi" w:hAnsiTheme="minorBidi" w:cstheme="minorBidi"/>
            <w:b/>
            <w:bCs/>
            <w:sz w:val="20"/>
            <w:szCs w:val="20"/>
            <w:rPrChange w:id="97" w:author="LENA ESKERJIAN" w:date="2024-01-23T08:41:00Z">
              <w:rPr/>
            </w:rPrChange>
          </w:rPr>
          <w:t>Software Maintenance Agreement for “Banknote Money Counterfeit and Counting machine” (Detailed list in Annex 1)</w:t>
        </w:r>
      </w:ins>
    </w:p>
    <w:p w14:paraId="09860DED" w14:textId="77777777" w:rsidR="005F03C5" w:rsidRDefault="005F03C5" w:rsidP="005F03C5">
      <w:pPr>
        <w:pStyle w:val="BodyText"/>
        <w:ind w:left="360"/>
        <w:rPr>
          <w:ins w:id="98" w:author="LENA ESKERJIAN" w:date="2024-01-23T08:41:00Z"/>
          <w:rFonts w:asciiTheme="minorBidi" w:hAnsiTheme="minorBidi" w:cstheme="minorBidi"/>
          <w:sz w:val="20"/>
          <w:szCs w:val="20"/>
        </w:rPr>
      </w:pPr>
    </w:p>
    <w:p w14:paraId="76D1004E" w14:textId="77777777" w:rsidR="005F03C5" w:rsidRDefault="005F03C5" w:rsidP="005F03C5">
      <w:pPr>
        <w:pStyle w:val="BodyText"/>
        <w:ind w:left="360"/>
        <w:rPr>
          <w:ins w:id="99" w:author="LENA ESKERJIAN" w:date="2024-01-23T08:41:00Z"/>
          <w:rFonts w:asciiTheme="minorBidi" w:hAnsiTheme="minorBidi" w:cstheme="minorBidi"/>
          <w:sz w:val="20"/>
          <w:szCs w:val="20"/>
        </w:rPr>
      </w:pPr>
      <w:ins w:id="100" w:author="LENA ESKERJIAN" w:date="2024-01-23T08:41:00Z">
        <w:r w:rsidRPr="00F9737C">
          <w:rPr>
            <w:rFonts w:asciiTheme="minorBidi" w:hAnsiTheme="minorBidi" w:cstheme="minorBidi"/>
            <w:sz w:val="20"/>
            <w:szCs w:val="20"/>
          </w:rPr>
          <w:t>The Supplier shall provide the Maintenance Service according to the following conditions</w:t>
        </w:r>
        <w:r>
          <w:rPr>
            <w:rFonts w:asciiTheme="minorBidi" w:hAnsiTheme="minorBidi" w:cstheme="minorBidi"/>
            <w:sz w:val="20"/>
            <w:szCs w:val="20"/>
          </w:rPr>
          <w:t>:</w:t>
        </w:r>
      </w:ins>
    </w:p>
    <w:p w14:paraId="4B05ADEA" w14:textId="77777777" w:rsidR="005F03C5" w:rsidRDefault="005F03C5" w:rsidP="005F03C5">
      <w:pPr>
        <w:pStyle w:val="BodyText"/>
        <w:ind w:firstLine="360"/>
        <w:jc w:val="left"/>
        <w:rPr>
          <w:ins w:id="101" w:author="LENA ESKERJIAN" w:date="2024-01-23T08:41:00Z"/>
          <w:rFonts w:asciiTheme="minorBidi" w:hAnsiTheme="minorBidi" w:cstheme="minorBidi"/>
          <w:sz w:val="20"/>
          <w:szCs w:val="20"/>
        </w:rPr>
      </w:pPr>
    </w:p>
    <w:p w14:paraId="33EDD455" w14:textId="77777777" w:rsidR="005F03C5" w:rsidRPr="00D342BE" w:rsidRDefault="005F03C5" w:rsidP="005F03C5">
      <w:pPr>
        <w:pStyle w:val="BodyText"/>
        <w:numPr>
          <w:ilvl w:val="0"/>
          <w:numId w:val="47"/>
        </w:numPr>
        <w:jc w:val="both"/>
        <w:rPr>
          <w:ins w:id="102" w:author="LENA ESKERJIAN" w:date="2024-01-23T08:41:00Z"/>
          <w:rFonts w:asciiTheme="minorBidi" w:hAnsiTheme="minorBidi" w:cstheme="minorBidi"/>
        </w:rPr>
      </w:pPr>
      <w:ins w:id="103" w:author="LENA ESKERJIAN" w:date="2024-01-23T08:41:00Z">
        <w:r>
          <w:rPr>
            <w:rFonts w:asciiTheme="minorBidi" w:hAnsiTheme="minorBidi" w:cstheme="minorBidi"/>
            <w:sz w:val="20"/>
            <w:szCs w:val="20"/>
          </w:rPr>
          <w:lastRenderedPageBreak/>
          <w:t>T</w:t>
        </w:r>
        <w:r w:rsidRPr="00B12530">
          <w:rPr>
            <w:rFonts w:asciiTheme="minorBidi" w:hAnsiTheme="minorBidi" w:cstheme="minorBidi"/>
            <w:sz w:val="20"/>
            <w:szCs w:val="20"/>
          </w:rPr>
          <w:t>he labour necessary to maintain the equipment in good operating condition.</w:t>
        </w:r>
      </w:ins>
    </w:p>
    <w:p w14:paraId="45F7910D" w14:textId="001C8DFE" w:rsidR="005F03C5" w:rsidRPr="001A2EB4" w:rsidRDefault="005F03C5" w:rsidP="005F03C5">
      <w:pPr>
        <w:pStyle w:val="BodyTextIndent"/>
        <w:numPr>
          <w:ilvl w:val="0"/>
          <w:numId w:val="47"/>
        </w:numPr>
        <w:rPr>
          <w:ins w:id="104" w:author="LENA ESKERJIAN" w:date="2024-01-23T08:41:00Z"/>
          <w:rFonts w:asciiTheme="minorBidi" w:hAnsiTheme="minorBidi" w:cstheme="minorBidi"/>
          <w:sz w:val="20"/>
          <w:szCs w:val="20"/>
        </w:rPr>
      </w:pPr>
      <w:ins w:id="105" w:author="LENA ESKERJIAN" w:date="2024-01-23T08:41:00Z">
        <w:r w:rsidRPr="007255EB">
          <w:rPr>
            <w:rFonts w:asciiTheme="minorBidi" w:hAnsiTheme="minorBidi" w:cstheme="minorBidi"/>
            <w:sz w:val="20"/>
            <w:szCs w:val="20"/>
          </w:rPr>
          <w:t>Preven</w:t>
        </w:r>
      </w:ins>
      <w:ins w:id="106" w:author="LENA ESKERJIAN" w:date="2024-01-23T08:58:00Z">
        <w:r w:rsidR="00CF2EA1">
          <w:rPr>
            <w:rFonts w:asciiTheme="minorBidi" w:hAnsiTheme="minorBidi" w:cstheme="minorBidi"/>
            <w:sz w:val="20"/>
            <w:szCs w:val="20"/>
          </w:rPr>
          <w:t>tive</w:t>
        </w:r>
      </w:ins>
      <w:ins w:id="107" w:author="LENA ESKERJIAN" w:date="2024-01-23T08:41:00Z">
        <w:r w:rsidRPr="007255EB">
          <w:rPr>
            <w:rFonts w:asciiTheme="minorBidi" w:hAnsiTheme="minorBidi" w:cstheme="minorBidi"/>
            <w:sz w:val="20"/>
            <w:szCs w:val="20"/>
          </w:rPr>
          <w:t xml:space="preserve"> Software </w:t>
        </w:r>
      </w:ins>
      <w:ins w:id="108" w:author="LENA ESKERJIAN" w:date="2024-01-23T08:58:00Z">
        <w:r w:rsidR="00CF2EA1">
          <w:rPr>
            <w:rFonts w:asciiTheme="minorBidi" w:hAnsiTheme="minorBidi" w:cstheme="minorBidi"/>
            <w:sz w:val="20"/>
            <w:szCs w:val="20"/>
          </w:rPr>
          <w:t>M</w:t>
        </w:r>
      </w:ins>
      <w:ins w:id="109" w:author="LENA ESKERJIAN" w:date="2024-01-23T08:41:00Z">
        <w:r w:rsidRPr="007255EB">
          <w:rPr>
            <w:rFonts w:asciiTheme="minorBidi" w:hAnsiTheme="minorBidi" w:cstheme="minorBidi"/>
            <w:sz w:val="20"/>
            <w:szCs w:val="20"/>
          </w:rPr>
          <w:t xml:space="preserve">aintenance every 2 months. The Company is responsible for maintaining covered equipment in good operating condition, providing remedial maintenance during the maintenance period, </w:t>
        </w:r>
        <w:r w:rsidRPr="007255EB">
          <w:rPr>
            <w:rFonts w:asciiTheme="minorBidi" w:hAnsiTheme="minorBidi" w:cstheme="minorBidi"/>
            <w:b/>
            <w:bCs/>
            <w:sz w:val="20"/>
            <w:szCs w:val="20"/>
          </w:rPr>
          <w:t xml:space="preserve">ensuring proper equipment functionality, and detecting any </w:t>
        </w:r>
        <w:r>
          <w:rPr>
            <w:rFonts w:asciiTheme="minorBidi" w:hAnsiTheme="minorBidi" w:cstheme="minorBidi"/>
            <w:b/>
            <w:bCs/>
            <w:sz w:val="20"/>
            <w:szCs w:val="20"/>
          </w:rPr>
          <w:t>potential</w:t>
        </w:r>
        <w:r w:rsidRPr="007255EB">
          <w:rPr>
            <w:rFonts w:asciiTheme="minorBidi" w:hAnsiTheme="minorBidi" w:cstheme="minorBidi"/>
            <w:b/>
            <w:bCs/>
            <w:sz w:val="20"/>
            <w:szCs w:val="20"/>
          </w:rPr>
          <w:t xml:space="preserve"> of counterfeit money or incorrect counting operations</w:t>
        </w:r>
        <w:r>
          <w:rPr>
            <w:rFonts w:asciiTheme="minorBidi" w:hAnsiTheme="minorBidi" w:cstheme="minorBidi"/>
            <w:b/>
            <w:bCs/>
            <w:sz w:val="20"/>
            <w:szCs w:val="20"/>
          </w:rPr>
          <w:t xml:space="preserve"> </w:t>
        </w:r>
        <w:r w:rsidRPr="007B2D52">
          <w:rPr>
            <w:rFonts w:asciiTheme="minorBidi" w:hAnsiTheme="minorBidi" w:cstheme="minorBidi"/>
            <w:sz w:val="20"/>
            <w:szCs w:val="20"/>
          </w:rPr>
          <w:t>throughout the period of the agreement.</w:t>
        </w:r>
        <w:r w:rsidRPr="007B2D52">
          <w:rPr>
            <w:rFonts w:asciiTheme="minorBidi" w:hAnsiTheme="minorBidi" w:cstheme="minorBidi"/>
            <w:b/>
            <w:bCs/>
            <w:sz w:val="20"/>
            <w:szCs w:val="20"/>
          </w:rPr>
          <w:t xml:space="preserve"> (</w:t>
        </w:r>
        <w:r>
          <w:rPr>
            <w:rFonts w:asciiTheme="minorBidi" w:hAnsiTheme="minorBidi" w:cstheme="minorBidi"/>
            <w:b/>
            <w:bCs/>
            <w:sz w:val="20"/>
            <w:szCs w:val="20"/>
          </w:rPr>
          <w:t xml:space="preserve">Mandatory for </w:t>
        </w:r>
        <w:r w:rsidRPr="007B2D52">
          <w:rPr>
            <w:rFonts w:asciiTheme="minorBidi" w:hAnsiTheme="minorBidi" w:cstheme="minorBidi"/>
            <w:b/>
            <w:bCs/>
            <w:sz w:val="20"/>
            <w:szCs w:val="20"/>
          </w:rPr>
          <w:t>USD</w:t>
        </w:r>
        <w:r>
          <w:rPr>
            <w:rFonts w:asciiTheme="minorBidi" w:hAnsiTheme="minorBidi" w:cstheme="minorBidi"/>
            <w:b/>
            <w:bCs/>
            <w:sz w:val="20"/>
            <w:szCs w:val="20"/>
          </w:rPr>
          <w:t xml:space="preserve"> </w:t>
        </w:r>
        <w:r w:rsidRPr="007B2D52">
          <w:rPr>
            <w:rFonts w:asciiTheme="minorBidi" w:hAnsiTheme="minorBidi" w:cstheme="minorBidi"/>
            <w:b/>
            <w:bCs/>
            <w:sz w:val="20"/>
            <w:szCs w:val="20"/>
          </w:rPr>
          <w:t>/</w:t>
        </w:r>
        <w:r>
          <w:rPr>
            <w:rFonts w:asciiTheme="minorBidi" w:hAnsiTheme="minorBidi" w:cstheme="minorBidi"/>
            <w:b/>
            <w:bCs/>
            <w:sz w:val="20"/>
            <w:szCs w:val="20"/>
          </w:rPr>
          <w:t xml:space="preserve"> </w:t>
        </w:r>
        <w:r w:rsidRPr="007B2D52">
          <w:rPr>
            <w:rFonts w:asciiTheme="minorBidi" w:hAnsiTheme="minorBidi" w:cstheme="minorBidi"/>
            <w:b/>
            <w:bCs/>
            <w:sz w:val="20"/>
            <w:szCs w:val="20"/>
          </w:rPr>
          <w:t>EURO</w:t>
        </w:r>
        <w:r>
          <w:rPr>
            <w:rFonts w:asciiTheme="minorBidi" w:hAnsiTheme="minorBidi" w:cstheme="minorBidi"/>
            <w:b/>
            <w:bCs/>
            <w:sz w:val="20"/>
            <w:szCs w:val="20"/>
          </w:rPr>
          <w:t xml:space="preserve"> / </w:t>
        </w:r>
        <w:r w:rsidRPr="007B2D52">
          <w:rPr>
            <w:rFonts w:asciiTheme="minorBidi" w:hAnsiTheme="minorBidi" w:cstheme="minorBidi"/>
            <w:b/>
            <w:bCs/>
            <w:sz w:val="20"/>
            <w:szCs w:val="20"/>
          </w:rPr>
          <w:t>LBP)</w:t>
        </w:r>
      </w:ins>
    </w:p>
    <w:p w14:paraId="45848733" w14:textId="465610AE" w:rsidR="005F03C5" w:rsidRPr="007255EB" w:rsidRDefault="005F03C5" w:rsidP="005F03C5">
      <w:pPr>
        <w:pStyle w:val="BodyTextIndent"/>
        <w:numPr>
          <w:ilvl w:val="0"/>
          <w:numId w:val="47"/>
        </w:numPr>
        <w:jc w:val="both"/>
        <w:rPr>
          <w:ins w:id="110" w:author="LENA ESKERJIAN" w:date="2024-01-23T08:41:00Z"/>
          <w:rFonts w:asciiTheme="minorBidi" w:hAnsiTheme="minorBidi" w:cstheme="minorBidi"/>
        </w:rPr>
      </w:pPr>
      <w:ins w:id="111" w:author="LENA ESKERJIAN" w:date="2024-01-23T08:41:00Z">
        <w:r w:rsidRPr="007255EB">
          <w:rPr>
            <w:rFonts w:asciiTheme="minorBidi" w:hAnsiTheme="minorBidi" w:cstheme="minorBidi"/>
            <w:sz w:val="20"/>
            <w:szCs w:val="20"/>
          </w:rPr>
          <w:t xml:space="preserve">Corrective </w:t>
        </w:r>
      </w:ins>
      <w:ins w:id="112" w:author="LENA ESKERJIAN" w:date="2024-01-23T08:59:00Z">
        <w:r w:rsidR="00CF2EA1">
          <w:rPr>
            <w:rFonts w:asciiTheme="minorBidi" w:hAnsiTheme="minorBidi" w:cstheme="minorBidi"/>
            <w:sz w:val="20"/>
            <w:szCs w:val="20"/>
          </w:rPr>
          <w:t>M</w:t>
        </w:r>
      </w:ins>
      <w:ins w:id="113" w:author="LENA ESKERJIAN" w:date="2024-01-23T08:41:00Z">
        <w:r w:rsidRPr="007255EB">
          <w:rPr>
            <w:rFonts w:asciiTheme="minorBidi" w:hAnsiTheme="minorBidi" w:cstheme="minorBidi"/>
            <w:sz w:val="20"/>
            <w:szCs w:val="20"/>
          </w:rPr>
          <w:t xml:space="preserve">aintenance </w:t>
        </w:r>
        <w:r w:rsidRPr="007255EB">
          <w:rPr>
            <w:rFonts w:asciiTheme="minorBidi" w:hAnsiTheme="minorBidi" w:cstheme="minorBidi"/>
          </w:rPr>
          <w:t xml:space="preserve">/ </w:t>
        </w:r>
        <w:r w:rsidRPr="007255EB">
          <w:rPr>
            <w:rFonts w:asciiTheme="minorBidi" w:hAnsiTheme="minorBidi" w:cstheme="minorBidi"/>
            <w:sz w:val="20"/>
            <w:szCs w:val="20"/>
          </w:rPr>
          <w:t>On-call emergency service</w:t>
        </w:r>
        <w:r>
          <w:rPr>
            <w:rFonts w:asciiTheme="minorBidi" w:hAnsiTheme="minorBidi" w:cstheme="minorBidi"/>
            <w:sz w:val="20"/>
            <w:szCs w:val="20"/>
          </w:rPr>
          <w:t xml:space="preserve"> in case of any failure occurrence.</w:t>
        </w:r>
      </w:ins>
    </w:p>
    <w:p w14:paraId="451C3C2A" w14:textId="77777777" w:rsidR="005F03C5" w:rsidRDefault="005F03C5" w:rsidP="005F03C5">
      <w:pPr>
        <w:pStyle w:val="BodyTextIndent"/>
        <w:numPr>
          <w:ilvl w:val="0"/>
          <w:numId w:val="47"/>
        </w:numPr>
        <w:rPr>
          <w:ins w:id="114" w:author="LENA ESKERJIAN" w:date="2024-01-23T08:41:00Z"/>
          <w:rFonts w:asciiTheme="minorBidi" w:hAnsiTheme="minorBidi" w:cstheme="minorBidi"/>
          <w:sz w:val="20"/>
          <w:szCs w:val="20"/>
        </w:rPr>
      </w:pPr>
      <w:ins w:id="115" w:author="LENA ESKERJIAN" w:date="2024-01-23T08:41:00Z">
        <w:r w:rsidRPr="00E61D6D">
          <w:rPr>
            <w:rFonts w:asciiTheme="minorBidi" w:hAnsiTheme="minorBidi" w:cstheme="minorBidi"/>
            <w:sz w:val="20"/>
            <w:szCs w:val="20"/>
          </w:rPr>
          <w:t>Replacement of</w:t>
        </w:r>
        <w:r>
          <w:rPr>
            <w:rFonts w:asciiTheme="minorBidi" w:hAnsiTheme="minorBidi" w:cstheme="minorBidi"/>
            <w:sz w:val="20"/>
            <w:szCs w:val="20"/>
          </w:rPr>
          <w:t xml:space="preserve"> </w:t>
        </w:r>
        <w:r w:rsidRPr="00E61D6D">
          <w:rPr>
            <w:rFonts w:asciiTheme="minorBidi" w:hAnsiTheme="minorBidi" w:cstheme="minorBidi"/>
            <w:sz w:val="20"/>
            <w:szCs w:val="20"/>
          </w:rPr>
          <w:t>defected Spare Parts (</w:t>
        </w:r>
        <w:r>
          <w:rPr>
            <w:rFonts w:asciiTheme="minorBidi" w:hAnsiTheme="minorBidi" w:cstheme="minorBidi"/>
            <w:sz w:val="20"/>
            <w:szCs w:val="20"/>
          </w:rPr>
          <w:t>when</w:t>
        </w:r>
        <w:r w:rsidRPr="00E61D6D">
          <w:rPr>
            <w:rFonts w:asciiTheme="minorBidi" w:hAnsiTheme="minorBidi" w:cstheme="minorBidi"/>
            <w:sz w:val="20"/>
            <w:szCs w:val="20"/>
          </w:rPr>
          <w:t xml:space="preserve"> necessary for proper counterfeit detection and counting money operations)</w:t>
        </w:r>
      </w:ins>
    </w:p>
    <w:p w14:paraId="01457C39" w14:textId="77777777" w:rsidR="00CF2EA1" w:rsidRPr="00CF2EA1" w:rsidRDefault="00CF2EA1" w:rsidP="005F03C5">
      <w:pPr>
        <w:pStyle w:val="BodyText"/>
        <w:numPr>
          <w:ilvl w:val="0"/>
          <w:numId w:val="47"/>
        </w:numPr>
        <w:jc w:val="both"/>
        <w:rPr>
          <w:ins w:id="116" w:author="LENA ESKERJIAN" w:date="2024-01-23T09:06:00Z"/>
          <w:rFonts w:asciiTheme="minorBidi" w:hAnsiTheme="minorBidi" w:cstheme="minorBidi"/>
          <w:sz w:val="20"/>
          <w:szCs w:val="20"/>
          <w:rPrChange w:id="117" w:author="LENA ESKERJIAN" w:date="2024-01-23T09:06:00Z">
            <w:rPr>
              <w:ins w:id="118" w:author="LENA ESKERJIAN" w:date="2024-01-23T09:06:00Z"/>
              <w:rFonts w:asciiTheme="minorBidi" w:hAnsiTheme="minorBidi" w:cstheme="minorBidi"/>
              <w:sz w:val="20"/>
              <w:szCs w:val="20"/>
              <w:lang w:val="en-US"/>
            </w:rPr>
          </w:rPrChange>
        </w:rPr>
      </w:pPr>
      <w:bookmarkStart w:id="119" w:name="_Hlk156893205"/>
      <w:ins w:id="120" w:author="LENA ESKERJIAN" w:date="2024-01-23T09:06:00Z">
        <w:r w:rsidRPr="00CF2EA1">
          <w:rPr>
            <w:rFonts w:asciiTheme="minorBidi" w:hAnsiTheme="minorBidi" w:cstheme="minorBidi"/>
            <w:sz w:val="20"/>
            <w:szCs w:val="20"/>
            <w:lang w:val="en-US"/>
          </w:rPr>
          <w:t>The Supplier is responsible for replacing counterfeit money if it is not detected at any time during operations</w:t>
        </w:r>
        <w:bookmarkEnd w:id="119"/>
        <w:r w:rsidRPr="00CF2EA1">
          <w:rPr>
            <w:rFonts w:asciiTheme="minorBidi" w:hAnsiTheme="minorBidi" w:cstheme="minorBidi"/>
            <w:sz w:val="20"/>
            <w:szCs w:val="20"/>
            <w:lang w:val="en-US"/>
          </w:rPr>
          <w:t>.</w:t>
        </w:r>
      </w:ins>
    </w:p>
    <w:p w14:paraId="7AAD2050" w14:textId="342B6EC6" w:rsidR="005F03C5" w:rsidRPr="00E60012" w:rsidRDefault="005F03C5" w:rsidP="005F03C5">
      <w:pPr>
        <w:pStyle w:val="BodyText"/>
        <w:numPr>
          <w:ilvl w:val="0"/>
          <w:numId w:val="47"/>
        </w:numPr>
        <w:jc w:val="both"/>
        <w:rPr>
          <w:ins w:id="121" w:author="LENA ESKERJIAN" w:date="2024-01-23T08:41:00Z"/>
          <w:rFonts w:asciiTheme="minorBidi" w:hAnsiTheme="minorBidi" w:cstheme="minorBidi"/>
          <w:sz w:val="20"/>
          <w:szCs w:val="20"/>
        </w:rPr>
      </w:pPr>
      <w:ins w:id="122" w:author="LENA ESKERJIAN" w:date="2024-01-23T08:41:00Z">
        <w:r w:rsidRPr="00E60012">
          <w:rPr>
            <w:rFonts w:asciiTheme="minorBidi" w:hAnsiTheme="minorBidi" w:cstheme="minorBidi"/>
            <w:sz w:val="20"/>
            <w:szCs w:val="20"/>
            <w:lang w:val="en-US"/>
          </w:rPr>
          <w:t xml:space="preserve">The </w:t>
        </w:r>
      </w:ins>
      <w:ins w:id="123" w:author="LENA ESKERJIAN" w:date="2024-01-23T09:02:00Z">
        <w:r w:rsidR="00CF2EA1">
          <w:rPr>
            <w:rFonts w:asciiTheme="minorBidi" w:hAnsiTheme="minorBidi" w:cstheme="minorBidi"/>
            <w:sz w:val="20"/>
            <w:szCs w:val="20"/>
            <w:lang w:val="en-US"/>
          </w:rPr>
          <w:t>Sup</w:t>
        </w:r>
      </w:ins>
      <w:ins w:id="124" w:author="LENA ESKERJIAN" w:date="2024-01-23T09:03:00Z">
        <w:r w:rsidR="00CF2EA1">
          <w:rPr>
            <w:rFonts w:asciiTheme="minorBidi" w:hAnsiTheme="minorBidi" w:cstheme="minorBidi"/>
            <w:sz w:val="20"/>
            <w:szCs w:val="20"/>
            <w:lang w:val="en-US"/>
          </w:rPr>
          <w:t>plier</w:t>
        </w:r>
      </w:ins>
      <w:ins w:id="125" w:author="LENA ESKERJIAN" w:date="2024-01-23T08:41:00Z">
        <w:r w:rsidRPr="00E60012">
          <w:rPr>
            <w:rFonts w:asciiTheme="minorBidi" w:hAnsiTheme="minorBidi" w:cstheme="minorBidi"/>
            <w:sz w:val="20"/>
            <w:szCs w:val="20"/>
            <w:lang w:val="en-US"/>
          </w:rPr>
          <w:t xml:space="preserve"> is responsible for notifying MIC1 immediately if new software updates are available for local and foreign currencies or if they are no longer available from the manufacturer.</w:t>
        </w:r>
      </w:ins>
    </w:p>
    <w:p w14:paraId="2AD9D05E" w14:textId="77777777" w:rsidR="005F03C5" w:rsidRDefault="005F03C5" w:rsidP="005F03C5">
      <w:pPr>
        <w:pStyle w:val="ListParagraph"/>
        <w:bidi w:val="0"/>
        <w:ind w:left="360"/>
        <w:jc w:val="both"/>
        <w:rPr>
          <w:ins w:id="126" w:author="LENA ESKERJIAN" w:date="2024-01-23T08:41:00Z"/>
          <w:rFonts w:asciiTheme="minorBidi" w:hAnsiTheme="minorBidi" w:cstheme="minorBidi"/>
          <w:b/>
          <w:bCs/>
          <w:sz w:val="20"/>
          <w:szCs w:val="20"/>
        </w:rPr>
      </w:pPr>
    </w:p>
    <w:p w14:paraId="011B634B" w14:textId="77777777" w:rsidR="005F03C5" w:rsidRDefault="005F03C5" w:rsidP="005F03C5">
      <w:pPr>
        <w:pStyle w:val="ListParagraph"/>
        <w:bidi w:val="0"/>
        <w:ind w:left="360"/>
        <w:jc w:val="both"/>
        <w:rPr>
          <w:ins w:id="127" w:author="LENA ESKERJIAN" w:date="2024-01-23T08:41:00Z"/>
          <w:rFonts w:asciiTheme="minorBidi" w:hAnsiTheme="minorBidi" w:cstheme="minorBidi"/>
          <w:b/>
          <w:bCs/>
          <w:sz w:val="20"/>
          <w:szCs w:val="20"/>
        </w:rPr>
      </w:pPr>
    </w:p>
    <w:p w14:paraId="12BCF01E" w14:textId="398B3912" w:rsidR="005F03C5" w:rsidRPr="005F03C5" w:rsidRDefault="005F03C5">
      <w:pPr>
        <w:pStyle w:val="ListParagraph"/>
        <w:numPr>
          <w:ilvl w:val="1"/>
          <w:numId w:val="11"/>
        </w:numPr>
        <w:bidi w:val="0"/>
        <w:jc w:val="both"/>
        <w:rPr>
          <w:ins w:id="128" w:author="LENA ESKERJIAN" w:date="2024-01-23T08:41:00Z"/>
          <w:rFonts w:asciiTheme="minorBidi" w:hAnsiTheme="minorBidi" w:cstheme="minorBidi"/>
          <w:b/>
          <w:bCs/>
          <w:sz w:val="20"/>
          <w:szCs w:val="20"/>
          <w:rPrChange w:id="129" w:author="LENA ESKERJIAN" w:date="2024-01-23T08:41:00Z">
            <w:rPr>
              <w:ins w:id="130" w:author="LENA ESKERJIAN" w:date="2024-01-23T08:41:00Z"/>
            </w:rPr>
          </w:rPrChange>
        </w:rPr>
        <w:pPrChange w:id="131" w:author="LENA ESKERJIAN" w:date="2024-01-23T08:41:00Z">
          <w:pPr>
            <w:pStyle w:val="ListParagraph"/>
            <w:numPr>
              <w:numId w:val="45"/>
            </w:numPr>
            <w:bidi w:val="0"/>
            <w:ind w:left="360" w:hanging="360"/>
            <w:jc w:val="both"/>
          </w:pPr>
        </w:pPrChange>
      </w:pPr>
      <w:ins w:id="132" w:author="LENA ESKERJIAN" w:date="2024-01-23T08:41:00Z">
        <w:r w:rsidRPr="005F03C5">
          <w:rPr>
            <w:rFonts w:asciiTheme="minorBidi" w:hAnsiTheme="minorBidi" w:cstheme="minorBidi"/>
            <w:b/>
            <w:bCs/>
            <w:sz w:val="20"/>
            <w:szCs w:val="20"/>
            <w:rPrChange w:id="133" w:author="LENA ESKERJIAN" w:date="2024-01-23T08:41:00Z">
              <w:rPr/>
            </w:rPrChange>
          </w:rPr>
          <w:t>Software Update Agreement for “Banknote Money Counterfeit and Counting machine” (Detailed list in Annex 1)</w:t>
        </w:r>
      </w:ins>
    </w:p>
    <w:p w14:paraId="75546765" w14:textId="77777777" w:rsidR="005F03C5" w:rsidRDefault="005F03C5" w:rsidP="005F03C5">
      <w:pPr>
        <w:pStyle w:val="BodyText"/>
        <w:ind w:left="360"/>
        <w:rPr>
          <w:ins w:id="134" w:author="LENA ESKERJIAN" w:date="2024-01-23T08:41:00Z"/>
          <w:rFonts w:asciiTheme="minorBidi" w:hAnsiTheme="minorBidi" w:cstheme="minorBidi"/>
          <w:sz w:val="20"/>
          <w:szCs w:val="20"/>
        </w:rPr>
      </w:pPr>
    </w:p>
    <w:p w14:paraId="420F7162" w14:textId="77777777" w:rsidR="005F03C5" w:rsidRDefault="005F03C5" w:rsidP="005F03C5">
      <w:pPr>
        <w:pStyle w:val="BodyText"/>
        <w:ind w:left="360"/>
        <w:rPr>
          <w:ins w:id="135" w:author="LENA ESKERJIAN" w:date="2024-01-23T08:41:00Z"/>
          <w:rFonts w:asciiTheme="minorBidi" w:hAnsiTheme="minorBidi" w:cstheme="minorBidi"/>
          <w:sz w:val="20"/>
          <w:szCs w:val="20"/>
        </w:rPr>
      </w:pPr>
      <w:ins w:id="136" w:author="LENA ESKERJIAN" w:date="2024-01-23T08:41:00Z">
        <w:r w:rsidRPr="00F9737C">
          <w:rPr>
            <w:rFonts w:asciiTheme="minorBidi" w:hAnsiTheme="minorBidi" w:cstheme="minorBidi"/>
            <w:sz w:val="20"/>
            <w:szCs w:val="20"/>
          </w:rPr>
          <w:t>The Supplier shall provide the Maintenance Service according to the following conditions</w:t>
        </w:r>
        <w:r>
          <w:rPr>
            <w:rFonts w:asciiTheme="minorBidi" w:hAnsiTheme="minorBidi" w:cstheme="minorBidi"/>
            <w:sz w:val="20"/>
            <w:szCs w:val="20"/>
          </w:rPr>
          <w:t>:</w:t>
        </w:r>
      </w:ins>
    </w:p>
    <w:p w14:paraId="657D9D2F" w14:textId="77777777" w:rsidR="005F03C5" w:rsidRDefault="005F03C5" w:rsidP="005F03C5">
      <w:pPr>
        <w:pStyle w:val="BodyText"/>
        <w:jc w:val="both"/>
        <w:rPr>
          <w:ins w:id="137" w:author="LENA ESKERJIAN" w:date="2024-01-23T08:41:00Z"/>
          <w:rFonts w:asciiTheme="minorBidi" w:hAnsiTheme="minorBidi" w:cstheme="minorBidi"/>
          <w:sz w:val="20"/>
          <w:szCs w:val="20"/>
        </w:rPr>
      </w:pPr>
    </w:p>
    <w:p w14:paraId="1F03F316" w14:textId="77777777" w:rsidR="005F03C5" w:rsidRPr="00C257EB" w:rsidRDefault="005F03C5" w:rsidP="005F03C5">
      <w:pPr>
        <w:pStyle w:val="BodyText"/>
        <w:numPr>
          <w:ilvl w:val="0"/>
          <w:numId w:val="48"/>
        </w:numPr>
        <w:jc w:val="both"/>
        <w:rPr>
          <w:ins w:id="138" w:author="LENA ESKERJIAN" w:date="2024-01-23T08:41:00Z"/>
          <w:rFonts w:asciiTheme="minorBidi" w:hAnsiTheme="minorBidi" w:cstheme="minorBidi"/>
        </w:rPr>
      </w:pPr>
      <w:ins w:id="139" w:author="LENA ESKERJIAN" w:date="2024-01-23T08:41:00Z">
        <w:r>
          <w:rPr>
            <w:rFonts w:asciiTheme="minorBidi" w:hAnsiTheme="minorBidi" w:cstheme="minorBidi"/>
            <w:sz w:val="20"/>
            <w:szCs w:val="20"/>
          </w:rPr>
          <w:t>T</w:t>
        </w:r>
        <w:r w:rsidRPr="00B12530">
          <w:rPr>
            <w:rFonts w:asciiTheme="minorBidi" w:hAnsiTheme="minorBidi" w:cstheme="minorBidi"/>
            <w:sz w:val="20"/>
            <w:szCs w:val="20"/>
          </w:rPr>
          <w:t xml:space="preserve">he labour necessary </w:t>
        </w:r>
        <w:r>
          <w:rPr>
            <w:rFonts w:asciiTheme="minorBidi" w:hAnsiTheme="minorBidi" w:cstheme="minorBidi"/>
            <w:sz w:val="20"/>
            <w:szCs w:val="20"/>
          </w:rPr>
          <w:t>for software update.</w:t>
        </w:r>
      </w:ins>
    </w:p>
    <w:p w14:paraId="759152C1" w14:textId="77777777" w:rsidR="005F03C5" w:rsidRDefault="005F03C5" w:rsidP="005F03C5">
      <w:pPr>
        <w:pStyle w:val="BodyTextIndent"/>
        <w:numPr>
          <w:ilvl w:val="0"/>
          <w:numId w:val="48"/>
        </w:numPr>
        <w:rPr>
          <w:ins w:id="140" w:author="LENA ESKERJIAN" w:date="2024-01-23T08:41:00Z"/>
          <w:rFonts w:asciiTheme="minorBidi" w:hAnsiTheme="minorBidi" w:cstheme="minorBidi"/>
          <w:sz w:val="20"/>
          <w:szCs w:val="20"/>
        </w:rPr>
      </w:pPr>
      <w:ins w:id="141" w:author="LENA ESKERJIAN" w:date="2024-01-23T08:41:00Z">
        <w:r>
          <w:rPr>
            <w:rFonts w:asciiTheme="minorBidi" w:hAnsiTheme="minorBidi" w:cstheme="minorBidi"/>
            <w:sz w:val="20"/>
            <w:szCs w:val="20"/>
          </w:rPr>
          <w:t>F</w:t>
        </w:r>
        <w:r w:rsidRPr="007255EB">
          <w:rPr>
            <w:rFonts w:asciiTheme="minorBidi" w:hAnsiTheme="minorBidi" w:cstheme="minorBidi"/>
            <w:sz w:val="20"/>
            <w:szCs w:val="20"/>
          </w:rPr>
          <w:t>ull software update requirements for MIC1.</w:t>
        </w:r>
        <w:r w:rsidRPr="001A2EB4">
          <w:rPr>
            <w:rFonts w:asciiTheme="minorBidi" w:hAnsiTheme="minorBidi" w:cstheme="minorBidi"/>
            <w:sz w:val="20"/>
            <w:szCs w:val="20"/>
          </w:rPr>
          <w:t xml:space="preserve"> </w:t>
        </w:r>
        <w:r>
          <w:rPr>
            <w:rFonts w:asciiTheme="minorBidi" w:hAnsiTheme="minorBidi" w:cstheme="minorBidi"/>
            <w:sz w:val="20"/>
            <w:szCs w:val="20"/>
          </w:rPr>
          <w:t>Software maintenance and updates upon the release of new currency or counterfeit money in the Lebanese market.</w:t>
        </w:r>
      </w:ins>
    </w:p>
    <w:p w14:paraId="6320A60E" w14:textId="77777777" w:rsidR="005F03C5" w:rsidRDefault="005F03C5" w:rsidP="005F03C5">
      <w:pPr>
        <w:pStyle w:val="BodyText"/>
        <w:numPr>
          <w:ilvl w:val="0"/>
          <w:numId w:val="48"/>
        </w:numPr>
        <w:jc w:val="both"/>
        <w:rPr>
          <w:ins w:id="142" w:author="LENA ESKERJIAN" w:date="2024-01-23T08:41:00Z"/>
          <w:rFonts w:asciiTheme="minorBidi" w:hAnsiTheme="minorBidi" w:cstheme="minorBidi"/>
          <w:sz w:val="20"/>
          <w:szCs w:val="20"/>
        </w:rPr>
      </w:pPr>
      <w:ins w:id="143" w:author="LENA ESKERJIAN" w:date="2024-01-23T08:41:00Z">
        <w:r w:rsidRPr="001A2EB4">
          <w:rPr>
            <w:rFonts w:asciiTheme="minorBidi" w:hAnsiTheme="minorBidi" w:cstheme="minorBidi"/>
            <w:sz w:val="20"/>
            <w:szCs w:val="20"/>
          </w:rPr>
          <w:t xml:space="preserve">Software provisioning </w:t>
        </w:r>
        <w:r>
          <w:rPr>
            <w:rFonts w:asciiTheme="minorBidi" w:hAnsiTheme="minorBidi" w:cstheme="minorBidi"/>
            <w:sz w:val="20"/>
            <w:szCs w:val="20"/>
          </w:rPr>
          <w:t xml:space="preserve">shall be </w:t>
        </w:r>
        <w:r w:rsidRPr="001A2EB4">
          <w:rPr>
            <w:rFonts w:asciiTheme="minorBidi" w:hAnsiTheme="minorBidi" w:cstheme="minorBidi"/>
            <w:sz w:val="20"/>
            <w:szCs w:val="20"/>
          </w:rPr>
          <w:t>within a maximum of 15 days from the request date.</w:t>
        </w:r>
      </w:ins>
    </w:p>
    <w:p w14:paraId="768F4F4F" w14:textId="77777777" w:rsidR="005F03C5" w:rsidRDefault="005F03C5" w:rsidP="005F03C5">
      <w:pPr>
        <w:pStyle w:val="BodyText"/>
        <w:numPr>
          <w:ilvl w:val="0"/>
          <w:numId w:val="48"/>
        </w:numPr>
        <w:jc w:val="both"/>
        <w:rPr>
          <w:ins w:id="144" w:author="LENA ESKERJIAN" w:date="2024-01-23T08:41:00Z"/>
          <w:rFonts w:asciiTheme="minorBidi" w:hAnsiTheme="minorBidi" w:cstheme="minorBidi"/>
          <w:sz w:val="20"/>
          <w:szCs w:val="20"/>
        </w:rPr>
      </w:pPr>
      <w:ins w:id="145" w:author="LENA ESKERJIAN" w:date="2024-01-23T08:41:00Z">
        <w:r>
          <w:rPr>
            <w:rFonts w:asciiTheme="minorBidi" w:hAnsiTheme="minorBidi" w:cstheme="minorBidi"/>
            <w:sz w:val="20"/>
            <w:szCs w:val="20"/>
          </w:rPr>
          <w:t>Software U</w:t>
        </w:r>
        <w:r w:rsidRPr="002140D2">
          <w:rPr>
            <w:rFonts w:asciiTheme="minorBidi" w:hAnsiTheme="minorBidi" w:cstheme="minorBidi"/>
            <w:sz w:val="20"/>
            <w:szCs w:val="20"/>
          </w:rPr>
          <w:t>p</w:t>
        </w:r>
        <w:r>
          <w:rPr>
            <w:rFonts w:asciiTheme="minorBidi" w:hAnsiTheme="minorBidi" w:cstheme="minorBidi"/>
            <w:sz w:val="20"/>
            <w:szCs w:val="20"/>
          </w:rPr>
          <w:t>date</w:t>
        </w:r>
        <w:r w:rsidRPr="002140D2">
          <w:rPr>
            <w:rFonts w:asciiTheme="minorBidi" w:hAnsiTheme="minorBidi" w:cstheme="minorBidi"/>
            <w:sz w:val="20"/>
            <w:szCs w:val="20"/>
          </w:rPr>
          <w:t xml:space="preserve"> process shall be completed within </w:t>
        </w:r>
        <w:r>
          <w:rPr>
            <w:rFonts w:asciiTheme="minorBidi" w:hAnsiTheme="minorBidi" w:cstheme="minorBidi"/>
            <w:sz w:val="20"/>
            <w:szCs w:val="20"/>
          </w:rPr>
          <w:t>48</w:t>
        </w:r>
        <w:r w:rsidRPr="002140D2">
          <w:rPr>
            <w:rFonts w:asciiTheme="minorBidi" w:hAnsiTheme="minorBidi" w:cstheme="minorBidi"/>
            <w:sz w:val="20"/>
            <w:szCs w:val="20"/>
          </w:rPr>
          <w:t xml:space="preserve"> hours from the delivery of the machine </w:t>
        </w:r>
        <w:r w:rsidRPr="007F08A6">
          <w:rPr>
            <w:rFonts w:asciiTheme="minorBidi" w:hAnsiTheme="minorBidi" w:cstheme="minorBidi"/>
            <w:sz w:val="20"/>
            <w:szCs w:val="20"/>
          </w:rPr>
          <w:t>to the supplier.</w:t>
        </w:r>
      </w:ins>
    </w:p>
    <w:p w14:paraId="41B6015F" w14:textId="77777777" w:rsidR="006E0A08" w:rsidRDefault="006E0A08" w:rsidP="006E0A08">
      <w:pPr>
        <w:bidi w:val="0"/>
        <w:rPr>
          <w:ins w:id="146" w:author="LENA ESKERJIAN" w:date="2024-01-23T08:41:00Z"/>
          <w:rFonts w:asciiTheme="minorBidi" w:hAnsiTheme="minorBidi" w:cstheme="minorBidi"/>
          <w:sz w:val="22"/>
          <w:szCs w:val="22"/>
        </w:rPr>
      </w:pPr>
    </w:p>
    <w:p w14:paraId="5DCE9A51" w14:textId="77777777" w:rsidR="005F03C5" w:rsidRPr="006E2F1A" w:rsidRDefault="005F03C5" w:rsidP="005F03C5">
      <w:pPr>
        <w:bidi w:val="0"/>
        <w:rPr>
          <w:rFonts w:asciiTheme="minorBidi" w:hAnsiTheme="minorBidi" w:cstheme="minorBidi"/>
          <w:sz w:val="22"/>
          <w:szCs w:val="22"/>
        </w:rPr>
      </w:pPr>
    </w:p>
    <w:p w14:paraId="2FB04F1F" w14:textId="77777777" w:rsidR="00395399" w:rsidRDefault="00395399" w:rsidP="00D82EF5">
      <w:pPr>
        <w:bidi w:val="0"/>
        <w:jc w:val="lowKashida"/>
        <w:rPr>
          <w:rFonts w:asciiTheme="minorBidi" w:hAnsiTheme="minorBidi" w:cstheme="minorBidi"/>
          <w:b/>
          <w:bCs/>
          <w:sz w:val="22"/>
          <w:szCs w:val="22"/>
        </w:rPr>
      </w:pPr>
      <w:r w:rsidRPr="006E2F1A">
        <w:rPr>
          <w:rFonts w:asciiTheme="minorBidi" w:hAnsiTheme="minorBidi" w:cstheme="minorBidi"/>
          <w:b/>
          <w:bCs/>
          <w:sz w:val="22"/>
          <w:szCs w:val="22"/>
          <w:u w:val="single"/>
        </w:rPr>
        <w:t>Article 2</w:t>
      </w:r>
      <w:r w:rsidRPr="006E2F1A">
        <w:rPr>
          <w:rFonts w:asciiTheme="minorBidi" w:hAnsiTheme="minorBidi" w:cstheme="minorBidi"/>
          <w:b/>
          <w:bCs/>
          <w:sz w:val="22"/>
          <w:szCs w:val="22"/>
        </w:rPr>
        <w:t xml:space="preserve"> </w:t>
      </w:r>
      <w:r w:rsidR="00A1073D" w:rsidRPr="006E2F1A">
        <w:rPr>
          <w:rFonts w:asciiTheme="minorBidi" w:hAnsiTheme="minorBidi" w:cstheme="minorBidi"/>
          <w:b/>
          <w:bCs/>
          <w:sz w:val="22"/>
          <w:szCs w:val="22"/>
        </w:rPr>
        <w:tab/>
      </w:r>
      <w:r w:rsidRPr="006E2F1A">
        <w:rPr>
          <w:rFonts w:asciiTheme="minorBidi" w:hAnsiTheme="minorBidi" w:cstheme="minorBidi"/>
          <w:b/>
          <w:bCs/>
          <w:sz w:val="22"/>
          <w:szCs w:val="22"/>
        </w:rPr>
        <w:t xml:space="preserve">Term and termination of the Agreement  </w:t>
      </w:r>
    </w:p>
    <w:p w14:paraId="7A7604AD" w14:textId="77777777" w:rsidR="006E2F1A" w:rsidRPr="006E2F1A" w:rsidRDefault="006E2F1A" w:rsidP="006E2F1A">
      <w:pPr>
        <w:bidi w:val="0"/>
        <w:jc w:val="lowKashida"/>
        <w:rPr>
          <w:rFonts w:asciiTheme="minorBidi" w:hAnsiTheme="minorBidi" w:cstheme="minorBidi"/>
          <w:b/>
          <w:bCs/>
          <w:sz w:val="22"/>
          <w:szCs w:val="22"/>
        </w:rPr>
      </w:pPr>
    </w:p>
    <w:p w14:paraId="043BB1E5" w14:textId="5FE60BE8" w:rsidR="006E2F1A" w:rsidRPr="006E2F1A" w:rsidRDefault="006E2F1A" w:rsidP="006E2F1A">
      <w:pPr>
        <w:pStyle w:val="Heading1"/>
        <w:rPr>
          <w:rFonts w:asciiTheme="minorBidi" w:hAnsiTheme="minorBidi" w:cstheme="minorBidi"/>
          <w:b w:val="0"/>
          <w:bCs w:val="0"/>
        </w:rPr>
      </w:pPr>
      <w:r w:rsidRPr="006E2F1A">
        <w:rPr>
          <w:rFonts w:asciiTheme="minorBidi" w:hAnsiTheme="minorBidi" w:cstheme="minorBidi"/>
        </w:rPr>
        <w:t>2.1</w:t>
      </w:r>
      <w:r w:rsidRPr="006E2F1A">
        <w:rPr>
          <w:rFonts w:asciiTheme="minorBidi" w:hAnsiTheme="minorBidi" w:cstheme="minorBidi"/>
          <w:b w:val="0"/>
          <w:bCs w:val="0"/>
        </w:rPr>
        <w:tab/>
      </w:r>
      <w:r w:rsidR="00395399" w:rsidRPr="006E2F1A">
        <w:rPr>
          <w:rFonts w:asciiTheme="minorBidi" w:hAnsiTheme="minorBidi" w:cstheme="minorBidi"/>
          <w:b w:val="0"/>
          <w:bCs w:val="0"/>
        </w:rPr>
        <w:t xml:space="preserve">The term of this agreement shall be for a period of one </w:t>
      </w:r>
      <w:r w:rsidR="00A1073D" w:rsidRPr="006E2F1A">
        <w:rPr>
          <w:rFonts w:asciiTheme="minorBidi" w:hAnsiTheme="minorBidi" w:cstheme="minorBidi"/>
          <w:b w:val="0"/>
          <w:bCs w:val="0"/>
        </w:rPr>
        <w:t>(</w:t>
      </w:r>
      <w:r w:rsidR="00972370" w:rsidRPr="006E2F1A">
        <w:rPr>
          <w:rFonts w:asciiTheme="minorBidi" w:hAnsiTheme="minorBidi" w:cstheme="minorBidi"/>
          <w:b w:val="0"/>
          <w:bCs w:val="0"/>
        </w:rPr>
        <w:t>X</w:t>
      </w:r>
      <w:r w:rsidR="00A1073D" w:rsidRPr="006E2F1A">
        <w:rPr>
          <w:rFonts w:asciiTheme="minorBidi" w:hAnsiTheme="minorBidi" w:cstheme="minorBidi"/>
          <w:b w:val="0"/>
          <w:bCs w:val="0"/>
        </w:rPr>
        <w:t xml:space="preserve">) </w:t>
      </w:r>
      <w:r w:rsidR="00395399" w:rsidRPr="006E2F1A">
        <w:rPr>
          <w:rFonts w:asciiTheme="minorBidi" w:hAnsiTheme="minorBidi" w:cstheme="minorBidi"/>
          <w:b w:val="0"/>
          <w:bCs w:val="0"/>
        </w:rPr>
        <w:t xml:space="preserve">year </w:t>
      </w:r>
      <w:r w:rsidR="00487378" w:rsidRPr="006E2F1A">
        <w:rPr>
          <w:rFonts w:asciiTheme="minorBidi" w:hAnsiTheme="minorBidi" w:cstheme="minorBidi"/>
          <w:b w:val="0"/>
          <w:bCs w:val="0"/>
        </w:rPr>
        <w:t xml:space="preserve">as of </w:t>
      </w:r>
      <w:r w:rsidR="00972370" w:rsidRPr="006E2F1A">
        <w:rPr>
          <w:rFonts w:asciiTheme="minorBidi" w:hAnsiTheme="minorBidi" w:cstheme="minorBidi"/>
          <w:b w:val="0"/>
          <w:bCs w:val="0"/>
        </w:rPr>
        <w:t>XXX</w:t>
      </w:r>
    </w:p>
    <w:p w14:paraId="688EB1D8" w14:textId="77777777" w:rsidR="006E2F1A" w:rsidRPr="006E2F1A" w:rsidRDefault="006E2F1A" w:rsidP="006E2F1A"/>
    <w:p w14:paraId="0257445A" w14:textId="77777777" w:rsidR="006E2F1A" w:rsidRPr="006E2F1A" w:rsidRDefault="006E2F1A" w:rsidP="006E2F1A">
      <w:pPr>
        <w:pStyle w:val="Heading1"/>
        <w:ind w:left="720" w:hanging="720"/>
        <w:rPr>
          <w:rFonts w:asciiTheme="minorBidi" w:hAnsiTheme="minorBidi" w:cstheme="minorBidi"/>
          <w:b w:val="0"/>
          <w:bCs w:val="0"/>
        </w:rPr>
      </w:pPr>
      <w:r w:rsidRPr="006E2F1A">
        <w:rPr>
          <w:rFonts w:asciiTheme="minorBidi" w:hAnsiTheme="minorBidi" w:cstheme="minorBidi"/>
        </w:rPr>
        <w:t>2.2</w:t>
      </w:r>
      <w:r w:rsidRPr="006E2F1A">
        <w:rPr>
          <w:rFonts w:asciiTheme="minorBidi" w:hAnsiTheme="minorBidi" w:cstheme="minorBidi"/>
          <w:b w:val="0"/>
          <w:bCs w:val="0"/>
        </w:rPr>
        <w:tab/>
      </w:r>
      <w:r w:rsidR="00FE5126" w:rsidRPr="006E2F1A">
        <w:rPr>
          <w:rFonts w:asciiTheme="minorBidi" w:hAnsiTheme="minorBidi" w:cstheme="minorBidi"/>
          <w:b w:val="0"/>
          <w:bCs w:val="0"/>
        </w:rPr>
        <w:t xml:space="preserve">The </w:t>
      </w:r>
      <w:r w:rsidR="008C69C1" w:rsidRPr="006E2F1A">
        <w:rPr>
          <w:rFonts w:asciiTheme="minorBidi" w:hAnsiTheme="minorBidi" w:cstheme="minorBidi"/>
          <w:b w:val="0"/>
          <w:bCs w:val="0"/>
        </w:rPr>
        <w:t>Customer shall</w:t>
      </w:r>
      <w:r w:rsidR="009950DD" w:rsidRPr="006E2F1A">
        <w:rPr>
          <w:rFonts w:asciiTheme="minorBidi" w:hAnsiTheme="minorBidi" w:cstheme="minorBidi"/>
          <w:b w:val="0"/>
          <w:bCs w:val="0"/>
        </w:rPr>
        <w:t xml:space="preserve"> have the right to terminate this agreement any time with no need to any legal recourse by </w:t>
      </w:r>
      <w:r w:rsidR="00E34D9B" w:rsidRPr="006E2F1A">
        <w:rPr>
          <w:rFonts w:asciiTheme="minorBidi" w:hAnsiTheme="minorBidi" w:cstheme="minorBidi"/>
          <w:b w:val="0"/>
          <w:bCs w:val="0"/>
        </w:rPr>
        <w:t xml:space="preserve">a two-(2)-month </w:t>
      </w:r>
      <w:r w:rsidR="009950DD" w:rsidRPr="006E2F1A">
        <w:rPr>
          <w:rFonts w:asciiTheme="minorBidi" w:hAnsiTheme="minorBidi" w:cstheme="minorBidi"/>
          <w:b w:val="0"/>
          <w:bCs w:val="0"/>
        </w:rPr>
        <w:t xml:space="preserve">prior written notice with immediate effect sent to the </w:t>
      </w:r>
      <w:r w:rsidR="0041060C" w:rsidRPr="006E2F1A">
        <w:rPr>
          <w:rFonts w:asciiTheme="minorBidi" w:hAnsiTheme="minorBidi" w:cstheme="minorBidi"/>
          <w:b w:val="0"/>
          <w:bCs w:val="0"/>
        </w:rPr>
        <w:t xml:space="preserve">Supplier </w:t>
      </w:r>
      <w:r w:rsidR="009950DD" w:rsidRPr="006E2F1A">
        <w:rPr>
          <w:rFonts w:asciiTheme="minorBidi" w:hAnsiTheme="minorBidi" w:cstheme="minorBidi"/>
          <w:b w:val="0"/>
          <w:bCs w:val="0"/>
        </w:rPr>
        <w:t xml:space="preserve">by registered mail. </w:t>
      </w:r>
    </w:p>
    <w:p w14:paraId="362938B6" w14:textId="77777777" w:rsidR="006E2F1A" w:rsidRPr="006E2F1A" w:rsidRDefault="006E2F1A" w:rsidP="006E2F1A"/>
    <w:p w14:paraId="504546A2" w14:textId="7C789E11" w:rsidR="00395399" w:rsidRPr="006E2F1A" w:rsidRDefault="006E2F1A" w:rsidP="006E2F1A">
      <w:pPr>
        <w:pStyle w:val="Heading1"/>
        <w:ind w:left="720" w:hanging="720"/>
        <w:rPr>
          <w:rFonts w:asciiTheme="minorBidi" w:hAnsiTheme="minorBidi" w:cstheme="minorBidi"/>
          <w:b w:val="0"/>
          <w:bCs w:val="0"/>
        </w:rPr>
      </w:pPr>
      <w:r w:rsidRPr="006E2F1A">
        <w:rPr>
          <w:rFonts w:asciiTheme="minorBidi" w:hAnsiTheme="minorBidi" w:cstheme="minorBidi"/>
        </w:rPr>
        <w:t>2.3</w:t>
      </w:r>
      <w:r w:rsidRPr="006E2F1A">
        <w:rPr>
          <w:rFonts w:asciiTheme="minorBidi" w:hAnsiTheme="minorBidi" w:cstheme="minorBidi"/>
          <w:b w:val="0"/>
          <w:bCs w:val="0"/>
        </w:rPr>
        <w:tab/>
      </w:r>
      <w:r w:rsidR="00A33583" w:rsidRPr="006E2F1A">
        <w:rPr>
          <w:rFonts w:asciiTheme="minorBidi" w:hAnsiTheme="minorBidi" w:cstheme="minorBidi"/>
          <w:b w:val="0"/>
          <w:bCs w:val="0"/>
        </w:rPr>
        <w:t xml:space="preserve">The </w:t>
      </w:r>
      <w:r w:rsidR="008C69C1" w:rsidRPr="006E2F1A">
        <w:rPr>
          <w:rFonts w:asciiTheme="minorBidi" w:hAnsiTheme="minorBidi" w:cstheme="minorBidi"/>
          <w:b w:val="0"/>
          <w:bCs w:val="0"/>
        </w:rPr>
        <w:t>C</w:t>
      </w:r>
      <w:r w:rsidR="00FE5126" w:rsidRPr="006E2F1A">
        <w:rPr>
          <w:rFonts w:asciiTheme="minorBidi" w:hAnsiTheme="minorBidi" w:cstheme="minorBidi"/>
          <w:b w:val="0"/>
          <w:bCs w:val="0"/>
        </w:rPr>
        <w:t>ustomer</w:t>
      </w:r>
      <w:r w:rsidR="0041060C" w:rsidRPr="006E2F1A">
        <w:rPr>
          <w:rFonts w:asciiTheme="minorBidi" w:hAnsiTheme="minorBidi" w:cstheme="minorBidi"/>
          <w:b w:val="0"/>
          <w:bCs w:val="0"/>
        </w:rPr>
        <w:t xml:space="preserve"> </w:t>
      </w:r>
      <w:r w:rsidR="00A33583" w:rsidRPr="006E2F1A">
        <w:rPr>
          <w:rFonts w:asciiTheme="minorBidi" w:hAnsiTheme="minorBidi" w:cstheme="minorBidi"/>
          <w:b w:val="0"/>
          <w:bCs w:val="0"/>
        </w:rPr>
        <w:t xml:space="preserve">shall have the right to terminate this agreement any time with no need to any legal recourse by a written notice with immediate effect sent to the </w:t>
      </w:r>
      <w:r w:rsidR="0041060C" w:rsidRPr="006E2F1A">
        <w:rPr>
          <w:rFonts w:asciiTheme="minorBidi" w:hAnsiTheme="minorBidi" w:cstheme="minorBidi"/>
          <w:b w:val="0"/>
          <w:bCs w:val="0"/>
        </w:rPr>
        <w:t>Supplier</w:t>
      </w:r>
      <w:r w:rsidR="00A33583" w:rsidRPr="006E2F1A">
        <w:rPr>
          <w:rFonts w:asciiTheme="minorBidi" w:hAnsiTheme="minorBidi" w:cstheme="minorBidi"/>
          <w:b w:val="0"/>
          <w:bCs w:val="0"/>
        </w:rPr>
        <w:t xml:space="preserve"> upon the request of the Ministry of Telecommunications</w:t>
      </w:r>
    </w:p>
    <w:p w14:paraId="0CB39E6E" w14:textId="77777777" w:rsidR="00395399" w:rsidRPr="006E2F1A" w:rsidRDefault="00395399" w:rsidP="00576E2F">
      <w:pPr>
        <w:pStyle w:val="Heading1"/>
        <w:rPr>
          <w:rFonts w:asciiTheme="minorBidi" w:hAnsiTheme="minorBidi" w:cstheme="minorBidi"/>
        </w:rPr>
      </w:pPr>
    </w:p>
    <w:p w14:paraId="61D192D0" w14:textId="77777777" w:rsidR="00A33583" w:rsidRPr="006E2F1A" w:rsidRDefault="00A33583" w:rsidP="00E13803">
      <w:pPr>
        <w:jc w:val="right"/>
        <w:rPr>
          <w:rFonts w:asciiTheme="minorBidi" w:hAnsiTheme="minorBidi" w:cstheme="minorBidi"/>
          <w:sz w:val="22"/>
          <w:szCs w:val="22"/>
        </w:rPr>
      </w:pPr>
    </w:p>
    <w:p w14:paraId="3FFA1FE3" w14:textId="77777777" w:rsidR="00395399" w:rsidRPr="006E2F1A" w:rsidRDefault="00395399" w:rsidP="00576E2F">
      <w:pPr>
        <w:pStyle w:val="Heading1"/>
        <w:rPr>
          <w:rFonts w:asciiTheme="minorBidi" w:hAnsiTheme="minorBidi" w:cstheme="minorBidi"/>
        </w:rPr>
      </w:pPr>
      <w:r w:rsidRPr="006E2F1A">
        <w:rPr>
          <w:rFonts w:asciiTheme="minorBidi" w:hAnsiTheme="minorBidi" w:cstheme="minorBidi"/>
          <w:u w:val="single"/>
        </w:rPr>
        <w:t xml:space="preserve">Article </w:t>
      </w:r>
      <w:r w:rsidR="007B50B1" w:rsidRPr="006E2F1A">
        <w:rPr>
          <w:rFonts w:asciiTheme="minorBidi" w:hAnsiTheme="minorBidi" w:cstheme="minorBidi"/>
          <w:u w:val="single"/>
        </w:rPr>
        <w:t>3</w:t>
      </w:r>
      <w:r w:rsidRPr="006E2F1A">
        <w:rPr>
          <w:rFonts w:asciiTheme="minorBidi" w:hAnsiTheme="minorBidi" w:cstheme="minorBidi"/>
        </w:rPr>
        <w:t xml:space="preserve"> </w:t>
      </w:r>
      <w:r w:rsidR="00A1073D" w:rsidRPr="006E2F1A">
        <w:rPr>
          <w:rFonts w:asciiTheme="minorBidi" w:hAnsiTheme="minorBidi" w:cstheme="minorBidi"/>
        </w:rPr>
        <w:tab/>
      </w:r>
      <w:r w:rsidRPr="006E2F1A">
        <w:rPr>
          <w:rFonts w:asciiTheme="minorBidi" w:hAnsiTheme="minorBidi" w:cstheme="minorBidi"/>
        </w:rPr>
        <w:t xml:space="preserve">Responsibility and </w:t>
      </w:r>
      <w:r w:rsidR="007B50B1" w:rsidRPr="006E2F1A">
        <w:rPr>
          <w:rFonts w:asciiTheme="minorBidi" w:hAnsiTheme="minorBidi" w:cstheme="minorBidi"/>
        </w:rPr>
        <w:t>Liability Limitation</w:t>
      </w:r>
    </w:p>
    <w:p w14:paraId="400B4A6C" w14:textId="5EEC7A2E" w:rsidR="00E63B62" w:rsidRPr="006E2F1A" w:rsidRDefault="00E63B62" w:rsidP="00E63B62">
      <w:pPr>
        <w:bidi w:val="0"/>
        <w:jc w:val="lowKashida"/>
        <w:rPr>
          <w:rFonts w:asciiTheme="minorBidi" w:hAnsiTheme="minorBidi" w:cstheme="minorBidi"/>
          <w:sz w:val="22"/>
          <w:szCs w:val="22"/>
        </w:rPr>
      </w:pPr>
    </w:p>
    <w:p w14:paraId="70EC69FB" w14:textId="67B43412" w:rsidR="000C57BE" w:rsidRPr="00CD5682" w:rsidRDefault="000C57BE">
      <w:pPr>
        <w:pStyle w:val="BodyText"/>
        <w:rPr>
          <w:ins w:id="147" w:author="LENA ESKERJIAN" w:date="2024-01-23T08:50:00Z"/>
          <w:rFonts w:asciiTheme="minorBidi" w:hAnsiTheme="minorBidi" w:cstheme="minorBidi"/>
          <w:sz w:val="20"/>
          <w:szCs w:val="20"/>
        </w:rPr>
        <w:pPrChange w:id="148" w:author="LENA ESKERJIAN" w:date="2024-01-23T08:51:00Z">
          <w:pPr>
            <w:pStyle w:val="BodyText"/>
            <w:numPr>
              <w:numId w:val="49"/>
            </w:numPr>
            <w:ind w:left="360" w:hanging="360"/>
          </w:pPr>
        </w:pPrChange>
      </w:pPr>
      <w:ins w:id="149" w:author="LENA ESKERJIAN" w:date="2024-01-23T08:51:00Z">
        <w:r>
          <w:rPr>
            <w:rFonts w:asciiTheme="minorBidi" w:hAnsiTheme="minorBidi" w:cstheme="minorBidi"/>
            <w:sz w:val="20"/>
            <w:szCs w:val="20"/>
          </w:rPr>
          <w:t>3.1</w:t>
        </w:r>
        <w:r>
          <w:rPr>
            <w:rFonts w:asciiTheme="minorBidi" w:hAnsiTheme="minorBidi" w:cstheme="minorBidi"/>
            <w:sz w:val="20"/>
            <w:szCs w:val="20"/>
          </w:rPr>
          <w:tab/>
        </w:r>
      </w:ins>
      <w:ins w:id="150" w:author="LENA ESKERJIAN" w:date="2024-01-23T08:50:00Z">
        <w:r w:rsidRPr="00F9737C">
          <w:rPr>
            <w:rFonts w:asciiTheme="minorBidi" w:hAnsiTheme="minorBidi" w:cstheme="minorBidi"/>
            <w:sz w:val="20"/>
            <w:szCs w:val="20"/>
          </w:rPr>
          <w:t>The Supplier’s responsibility shall cease if:</w:t>
        </w:r>
      </w:ins>
    </w:p>
    <w:p w14:paraId="38AAACF5" w14:textId="77777777" w:rsidR="000C57BE" w:rsidRPr="00F9737C" w:rsidRDefault="000C57BE" w:rsidP="000C57BE">
      <w:pPr>
        <w:pStyle w:val="ListParagraph"/>
        <w:numPr>
          <w:ilvl w:val="0"/>
          <w:numId w:val="26"/>
        </w:numPr>
        <w:bidi w:val="0"/>
        <w:ind w:left="720"/>
        <w:jc w:val="lowKashida"/>
        <w:rPr>
          <w:ins w:id="151" w:author="LENA ESKERJIAN" w:date="2024-01-23T08:50:00Z"/>
          <w:rFonts w:asciiTheme="minorBidi" w:hAnsiTheme="minorBidi" w:cstheme="minorBidi"/>
          <w:sz w:val="20"/>
          <w:szCs w:val="20"/>
        </w:rPr>
      </w:pPr>
      <w:ins w:id="152" w:author="LENA ESKERJIAN" w:date="2024-01-23T08:50:00Z">
        <w:r w:rsidRPr="00F9737C">
          <w:rPr>
            <w:rFonts w:asciiTheme="minorBidi" w:hAnsiTheme="minorBidi" w:cstheme="minorBidi"/>
            <w:sz w:val="20"/>
            <w:szCs w:val="20"/>
          </w:rPr>
          <w:t>Equipment was serviced by other than the Supplier’s authorized technical representative.</w:t>
        </w:r>
      </w:ins>
    </w:p>
    <w:p w14:paraId="06BA06B4" w14:textId="77777777" w:rsidR="000C57BE" w:rsidRPr="00F9737C" w:rsidRDefault="000C57BE" w:rsidP="000C57BE">
      <w:pPr>
        <w:pStyle w:val="ListParagraph"/>
        <w:numPr>
          <w:ilvl w:val="0"/>
          <w:numId w:val="26"/>
        </w:numPr>
        <w:bidi w:val="0"/>
        <w:ind w:left="720" w:right="18"/>
        <w:jc w:val="both"/>
        <w:rPr>
          <w:ins w:id="153" w:author="LENA ESKERJIAN" w:date="2024-01-23T08:50:00Z"/>
          <w:rFonts w:asciiTheme="minorBidi" w:hAnsiTheme="minorBidi" w:cstheme="minorBidi"/>
          <w:sz w:val="20"/>
          <w:szCs w:val="20"/>
        </w:rPr>
      </w:pPr>
      <w:ins w:id="154" w:author="LENA ESKERJIAN" w:date="2024-01-23T08:50:00Z">
        <w:r w:rsidRPr="00F9737C">
          <w:rPr>
            <w:rFonts w:asciiTheme="minorBidi" w:hAnsiTheme="minorBidi" w:cstheme="minorBidi"/>
            <w:sz w:val="20"/>
            <w:szCs w:val="20"/>
          </w:rPr>
          <w:t>Non-approved or non-standard Equipment’s supplies were used by the Costumer.</w:t>
        </w:r>
      </w:ins>
    </w:p>
    <w:p w14:paraId="299FD6BF" w14:textId="77777777" w:rsidR="000C57BE" w:rsidRPr="00F9737C" w:rsidRDefault="000C57BE" w:rsidP="000C57BE">
      <w:pPr>
        <w:pStyle w:val="ListParagraph"/>
        <w:numPr>
          <w:ilvl w:val="0"/>
          <w:numId w:val="26"/>
        </w:numPr>
        <w:bidi w:val="0"/>
        <w:ind w:left="720" w:right="480"/>
        <w:jc w:val="lowKashida"/>
        <w:rPr>
          <w:ins w:id="155" w:author="LENA ESKERJIAN" w:date="2024-01-23T08:50:00Z"/>
          <w:rFonts w:asciiTheme="minorBidi" w:hAnsiTheme="minorBidi" w:cstheme="minorBidi"/>
          <w:sz w:val="20"/>
          <w:szCs w:val="20"/>
        </w:rPr>
      </w:pPr>
      <w:ins w:id="156" w:author="LENA ESKERJIAN" w:date="2024-01-23T08:50:00Z">
        <w:r w:rsidRPr="00F9737C">
          <w:rPr>
            <w:rFonts w:asciiTheme="minorBidi" w:hAnsiTheme="minorBidi" w:cstheme="minorBidi"/>
            <w:sz w:val="20"/>
            <w:szCs w:val="20"/>
          </w:rPr>
          <w:t>Equipment was damaged due to fire or natural disasters.</w:t>
        </w:r>
      </w:ins>
    </w:p>
    <w:p w14:paraId="73FE2F6E" w14:textId="77777777" w:rsidR="000C57BE" w:rsidRPr="00CA1ECB" w:rsidRDefault="000C57BE" w:rsidP="000C57BE">
      <w:pPr>
        <w:bidi w:val="0"/>
        <w:ind w:right="18"/>
        <w:jc w:val="lowKashida"/>
        <w:rPr>
          <w:ins w:id="157" w:author="LENA ESKERJIAN" w:date="2024-01-23T08:50:00Z"/>
          <w:rFonts w:asciiTheme="minorBidi" w:hAnsiTheme="minorBidi" w:cstheme="minorBidi"/>
          <w:sz w:val="20"/>
          <w:szCs w:val="20"/>
        </w:rPr>
      </w:pPr>
    </w:p>
    <w:p w14:paraId="796E8B30" w14:textId="2950A3C3" w:rsidR="000C57BE" w:rsidRPr="000C57BE" w:rsidRDefault="000C57BE">
      <w:pPr>
        <w:pStyle w:val="ListParagraph"/>
        <w:numPr>
          <w:ilvl w:val="1"/>
          <w:numId w:val="50"/>
        </w:numPr>
        <w:bidi w:val="0"/>
        <w:jc w:val="lowKashida"/>
        <w:rPr>
          <w:ins w:id="158" w:author="LENA ESKERJIAN" w:date="2024-01-23T08:50:00Z"/>
          <w:rFonts w:asciiTheme="minorBidi" w:hAnsiTheme="minorBidi" w:cstheme="minorBidi"/>
          <w:sz w:val="20"/>
          <w:szCs w:val="20"/>
          <w:rPrChange w:id="159" w:author="LENA ESKERJIAN" w:date="2024-01-23T08:51:00Z">
            <w:rPr>
              <w:ins w:id="160" w:author="LENA ESKERJIAN" w:date="2024-01-23T08:50:00Z"/>
            </w:rPr>
          </w:rPrChange>
        </w:rPr>
        <w:pPrChange w:id="161" w:author="LENA ESKERJIAN" w:date="2024-01-23T08:51:00Z">
          <w:pPr>
            <w:pStyle w:val="ListParagraph"/>
            <w:numPr>
              <w:numId w:val="49"/>
            </w:numPr>
            <w:bidi w:val="0"/>
            <w:ind w:left="360" w:hanging="360"/>
            <w:jc w:val="lowKashida"/>
          </w:pPr>
        </w:pPrChange>
      </w:pPr>
      <w:ins w:id="162" w:author="LENA ESKERJIAN" w:date="2024-01-23T08:50:00Z">
        <w:r w:rsidRPr="000C57BE">
          <w:rPr>
            <w:rFonts w:asciiTheme="minorBidi" w:hAnsiTheme="minorBidi" w:cstheme="minorBidi"/>
            <w:sz w:val="20"/>
            <w:szCs w:val="20"/>
            <w:rPrChange w:id="163" w:author="LENA ESKERJIAN" w:date="2024-01-23T08:51:00Z">
              <w:rPr/>
            </w:rPrChange>
          </w:rPr>
          <w:t xml:space="preserve">Response Time: </w:t>
        </w:r>
      </w:ins>
    </w:p>
    <w:p w14:paraId="20DEB6F0" w14:textId="77777777" w:rsidR="000C57BE" w:rsidRPr="00D17EB2" w:rsidRDefault="000C57BE" w:rsidP="000C57BE">
      <w:pPr>
        <w:pStyle w:val="ListParagraph"/>
        <w:numPr>
          <w:ilvl w:val="0"/>
          <w:numId w:val="28"/>
        </w:numPr>
        <w:bidi w:val="0"/>
        <w:ind w:left="720"/>
        <w:jc w:val="lowKashida"/>
        <w:rPr>
          <w:ins w:id="164" w:author="LENA ESKERJIAN" w:date="2024-01-23T08:50:00Z"/>
          <w:rFonts w:asciiTheme="minorBidi" w:hAnsiTheme="minorBidi" w:cstheme="minorBidi"/>
          <w:sz w:val="20"/>
          <w:szCs w:val="20"/>
        </w:rPr>
      </w:pPr>
      <w:ins w:id="165" w:author="LENA ESKERJIAN" w:date="2024-01-23T08:50:00Z">
        <w:r w:rsidRPr="00A64F8A">
          <w:rPr>
            <w:rFonts w:asciiTheme="minorBidi" w:hAnsiTheme="minorBidi" w:cstheme="minorBidi"/>
            <w:sz w:val="20"/>
            <w:szCs w:val="20"/>
          </w:rPr>
          <w:t xml:space="preserve">The supplier is required to respond within a 24-hour time frame upon receiving the customer's request and within 48 hours for repair after the </w:t>
        </w:r>
        <w:r>
          <w:rPr>
            <w:rFonts w:asciiTheme="minorBidi" w:hAnsiTheme="minorBidi" w:cstheme="minorBidi"/>
            <w:sz w:val="20"/>
            <w:szCs w:val="20"/>
          </w:rPr>
          <w:t>machine</w:t>
        </w:r>
        <w:r w:rsidRPr="00A64F8A">
          <w:rPr>
            <w:rFonts w:asciiTheme="minorBidi" w:hAnsiTheme="minorBidi" w:cstheme="minorBidi"/>
            <w:sz w:val="20"/>
            <w:szCs w:val="20"/>
          </w:rPr>
          <w:t xml:space="preserve"> is delivered to the supplier</w:t>
        </w:r>
        <w:r>
          <w:rPr>
            <w:rFonts w:asciiTheme="minorBidi" w:hAnsiTheme="minorBidi" w:cstheme="minorBidi"/>
            <w:sz w:val="20"/>
            <w:szCs w:val="20"/>
          </w:rPr>
          <w:t>.</w:t>
        </w:r>
      </w:ins>
    </w:p>
    <w:p w14:paraId="1B1CCA77" w14:textId="5ADEF030" w:rsidR="000C57BE" w:rsidRPr="008614FB" w:rsidRDefault="000C57BE" w:rsidP="000C57BE">
      <w:pPr>
        <w:pStyle w:val="ListParagraph"/>
        <w:numPr>
          <w:ilvl w:val="0"/>
          <w:numId w:val="28"/>
        </w:numPr>
        <w:bidi w:val="0"/>
        <w:ind w:left="720"/>
        <w:jc w:val="lowKashida"/>
        <w:rPr>
          <w:ins w:id="166" w:author="LENA ESKERJIAN" w:date="2024-01-23T08:50:00Z"/>
          <w:rFonts w:asciiTheme="minorBidi" w:hAnsiTheme="minorBidi" w:cstheme="minorBidi"/>
          <w:sz w:val="20"/>
          <w:szCs w:val="20"/>
        </w:rPr>
      </w:pPr>
      <w:ins w:id="167" w:author="LENA ESKERJIAN" w:date="2024-01-23T08:50:00Z">
        <w:r w:rsidRPr="008614FB">
          <w:rPr>
            <w:rFonts w:asciiTheme="minorBidi" w:hAnsiTheme="minorBidi" w:cstheme="minorBidi"/>
            <w:sz w:val="20"/>
            <w:szCs w:val="20"/>
          </w:rPr>
          <w:lastRenderedPageBreak/>
          <w:t>Supplier if fails to respect the specified time frame for intervention</w:t>
        </w:r>
      </w:ins>
      <w:ins w:id="168" w:author="LENA ESKERJIAN" w:date="2024-01-23T10:51:00Z">
        <w:r w:rsidR="00F00CC3">
          <w:rPr>
            <w:rFonts w:asciiTheme="minorBidi" w:hAnsiTheme="minorBidi" w:cstheme="minorBidi"/>
            <w:sz w:val="20"/>
            <w:szCs w:val="20"/>
          </w:rPr>
          <w:t xml:space="preserve"> or response</w:t>
        </w:r>
      </w:ins>
      <w:ins w:id="169" w:author="LENA ESKERJIAN" w:date="2024-01-23T08:50:00Z">
        <w:r w:rsidRPr="008614FB">
          <w:rPr>
            <w:rFonts w:asciiTheme="minorBidi" w:hAnsiTheme="minorBidi" w:cstheme="minorBidi"/>
            <w:sz w:val="20"/>
            <w:szCs w:val="20"/>
          </w:rPr>
          <w:t xml:space="preserve"> upon request</w:t>
        </w:r>
      </w:ins>
      <w:ins w:id="170" w:author="LENA ESKERJIAN" w:date="2024-01-23T10:50:00Z">
        <w:r w:rsidR="00F00CC3">
          <w:rPr>
            <w:rFonts w:asciiTheme="minorBidi" w:hAnsiTheme="minorBidi" w:cstheme="minorBidi"/>
            <w:sz w:val="20"/>
            <w:szCs w:val="20"/>
          </w:rPr>
          <w:t>,</w:t>
        </w:r>
      </w:ins>
      <w:ins w:id="171" w:author="LENA ESKERJIAN" w:date="2024-01-23T08:50:00Z">
        <w:r w:rsidRPr="008614FB">
          <w:rPr>
            <w:rFonts w:asciiTheme="minorBidi" w:hAnsiTheme="minorBidi" w:cstheme="minorBidi"/>
            <w:sz w:val="20"/>
            <w:szCs w:val="20"/>
          </w:rPr>
          <w:t xml:space="preserve"> Supplier will be subject to a penalty of 5 % per occurrence to the Customer of the total amount of this agreement for a period of one (1) contractual year.</w:t>
        </w:r>
      </w:ins>
    </w:p>
    <w:p w14:paraId="3A8FF054" w14:textId="77777777" w:rsidR="000C57BE" w:rsidRPr="00362EFC" w:rsidRDefault="000C57BE" w:rsidP="000C57BE">
      <w:pPr>
        <w:bidi w:val="0"/>
        <w:jc w:val="lowKashida"/>
        <w:rPr>
          <w:ins w:id="172" w:author="LENA ESKERJIAN" w:date="2024-01-23T08:50:00Z"/>
          <w:rFonts w:asciiTheme="minorBidi" w:hAnsiTheme="minorBidi" w:cstheme="minorBidi"/>
          <w:sz w:val="20"/>
          <w:szCs w:val="20"/>
        </w:rPr>
      </w:pPr>
    </w:p>
    <w:p w14:paraId="3F0389BA" w14:textId="1DE4D116" w:rsidR="000C57BE" w:rsidRPr="000C57BE" w:rsidRDefault="000C57BE">
      <w:pPr>
        <w:pStyle w:val="ListParagraph"/>
        <w:numPr>
          <w:ilvl w:val="1"/>
          <w:numId w:val="50"/>
        </w:numPr>
        <w:bidi w:val="0"/>
        <w:jc w:val="lowKashida"/>
        <w:rPr>
          <w:ins w:id="173" w:author="LENA ESKERJIAN" w:date="2024-01-23T08:50:00Z"/>
          <w:rFonts w:asciiTheme="minorBidi" w:hAnsiTheme="minorBidi" w:cstheme="minorBidi"/>
          <w:sz w:val="20"/>
          <w:szCs w:val="20"/>
          <w:rPrChange w:id="174" w:author="LENA ESKERJIAN" w:date="2024-01-23T08:51:00Z">
            <w:rPr>
              <w:ins w:id="175" w:author="LENA ESKERJIAN" w:date="2024-01-23T08:50:00Z"/>
            </w:rPr>
          </w:rPrChange>
        </w:rPr>
        <w:pPrChange w:id="176" w:author="LENA ESKERJIAN" w:date="2024-01-23T08:51:00Z">
          <w:pPr>
            <w:pStyle w:val="ListParagraph"/>
            <w:numPr>
              <w:numId w:val="49"/>
            </w:numPr>
            <w:bidi w:val="0"/>
            <w:ind w:left="360" w:hanging="360"/>
            <w:jc w:val="lowKashida"/>
          </w:pPr>
        </w:pPrChange>
      </w:pPr>
      <w:ins w:id="177" w:author="LENA ESKERJIAN" w:date="2024-01-23T08:50:00Z">
        <w:r w:rsidRPr="000C57BE">
          <w:rPr>
            <w:rFonts w:asciiTheme="minorBidi" w:hAnsiTheme="minorBidi" w:cstheme="minorBidi"/>
            <w:sz w:val="20"/>
            <w:szCs w:val="20"/>
            <w:rPrChange w:id="178" w:author="LENA ESKERJIAN" w:date="2024-01-23T08:51:00Z">
              <w:rPr/>
            </w:rPrChange>
          </w:rPr>
          <w:t>The supplier shall promptly provide a temporary replacement machine upon our request for maintenance or repair of any machine until defected machine is delivered to them.</w:t>
        </w:r>
      </w:ins>
    </w:p>
    <w:p w14:paraId="05C77BCA" w14:textId="77777777" w:rsidR="000C57BE" w:rsidRPr="00362EFC" w:rsidRDefault="000C57BE" w:rsidP="000C57BE">
      <w:pPr>
        <w:rPr>
          <w:ins w:id="179" w:author="LENA ESKERJIAN" w:date="2024-01-23T08:50:00Z"/>
          <w:rFonts w:asciiTheme="minorBidi" w:hAnsiTheme="minorBidi" w:cstheme="minorBidi"/>
          <w:sz w:val="20"/>
          <w:szCs w:val="20"/>
        </w:rPr>
      </w:pPr>
    </w:p>
    <w:p w14:paraId="50E4B858" w14:textId="0A522F29" w:rsidR="000C57BE" w:rsidRPr="000C57BE" w:rsidRDefault="000C57BE">
      <w:pPr>
        <w:pStyle w:val="ListParagraph"/>
        <w:numPr>
          <w:ilvl w:val="1"/>
          <w:numId w:val="50"/>
        </w:numPr>
        <w:bidi w:val="0"/>
        <w:jc w:val="lowKashida"/>
        <w:rPr>
          <w:ins w:id="180" w:author="LENA ESKERJIAN" w:date="2024-01-23T08:50:00Z"/>
          <w:rFonts w:asciiTheme="minorBidi" w:hAnsiTheme="minorBidi" w:cstheme="minorBidi"/>
          <w:sz w:val="20"/>
          <w:szCs w:val="20"/>
          <w:rPrChange w:id="181" w:author="LENA ESKERJIAN" w:date="2024-01-23T08:51:00Z">
            <w:rPr>
              <w:ins w:id="182" w:author="LENA ESKERJIAN" w:date="2024-01-23T08:50:00Z"/>
            </w:rPr>
          </w:rPrChange>
        </w:rPr>
        <w:pPrChange w:id="183" w:author="LENA ESKERJIAN" w:date="2024-01-23T08:51:00Z">
          <w:pPr>
            <w:pStyle w:val="ListParagraph"/>
            <w:numPr>
              <w:numId w:val="49"/>
            </w:numPr>
            <w:bidi w:val="0"/>
            <w:ind w:left="360" w:hanging="360"/>
            <w:jc w:val="lowKashida"/>
          </w:pPr>
        </w:pPrChange>
      </w:pPr>
      <w:ins w:id="184" w:author="LENA ESKERJIAN" w:date="2024-01-23T08:50:00Z">
        <w:r w:rsidRPr="000C57BE">
          <w:rPr>
            <w:rFonts w:asciiTheme="minorBidi" w:hAnsiTheme="minorBidi" w:cstheme="minorBidi"/>
            <w:sz w:val="20"/>
            <w:szCs w:val="20"/>
            <w:rPrChange w:id="185" w:author="LENA ESKERJIAN" w:date="2024-01-23T08:51:00Z">
              <w:rPr/>
            </w:rPrChange>
          </w:rPr>
          <w:t>Maintenance Service shall be provided during regular business hours of the Supplier and Customer</w:t>
        </w:r>
      </w:ins>
    </w:p>
    <w:p w14:paraId="7180D824" w14:textId="77777777" w:rsidR="000C57BE" w:rsidRDefault="000C57BE" w:rsidP="000C57BE">
      <w:pPr>
        <w:pStyle w:val="ListParagraph"/>
        <w:bidi w:val="0"/>
        <w:ind w:left="360"/>
        <w:jc w:val="lowKashida"/>
        <w:rPr>
          <w:ins w:id="186" w:author="LENA ESKERJIAN" w:date="2024-01-23T08:50:00Z"/>
          <w:rFonts w:asciiTheme="minorBidi" w:hAnsiTheme="minorBidi" w:cstheme="minorBidi"/>
          <w:sz w:val="20"/>
          <w:szCs w:val="20"/>
        </w:rPr>
      </w:pPr>
    </w:p>
    <w:p w14:paraId="1F184A7E" w14:textId="77777777" w:rsidR="000C57BE" w:rsidRDefault="000C57BE" w:rsidP="000C57BE">
      <w:pPr>
        <w:pStyle w:val="ListParagraph"/>
        <w:numPr>
          <w:ilvl w:val="1"/>
          <w:numId w:val="50"/>
        </w:numPr>
        <w:bidi w:val="0"/>
        <w:jc w:val="lowKashida"/>
        <w:rPr>
          <w:ins w:id="187" w:author="LENA ESKERJIAN" w:date="2024-01-23T08:51:00Z"/>
          <w:rFonts w:asciiTheme="minorBidi" w:hAnsiTheme="minorBidi" w:cstheme="minorBidi"/>
          <w:sz w:val="20"/>
          <w:szCs w:val="20"/>
        </w:rPr>
      </w:pPr>
      <w:ins w:id="188" w:author="LENA ESKERJIAN" w:date="2024-01-23T08:50:00Z">
        <w:r w:rsidRPr="000C57BE">
          <w:rPr>
            <w:rFonts w:asciiTheme="minorBidi" w:hAnsiTheme="minorBidi" w:cstheme="minorBidi"/>
            <w:sz w:val="20"/>
            <w:szCs w:val="20"/>
            <w:rPrChange w:id="189" w:author="LENA ESKERJIAN" w:date="2024-01-23T08:51:00Z">
              <w:rPr/>
            </w:rPrChange>
          </w:rPr>
          <w:t>Service Report of maintenance or repair to be provided by Supplier in soft copy.</w:t>
        </w:r>
      </w:ins>
    </w:p>
    <w:p w14:paraId="01EE99B8" w14:textId="77777777" w:rsidR="000C57BE" w:rsidRPr="000C57BE" w:rsidRDefault="000C57BE">
      <w:pPr>
        <w:pStyle w:val="ListParagraph"/>
        <w:rPr>
          <w:ins w:id="190" w:author="LENA ESKERJIAN" w:date="2024-01-23T08:51:00Z"/>
          <w:rFonts w:asciiTheme="minorBidi" w:hAnsiTheme="minorBidi" w:cstheme="minorBidi"/>
          <w:sz w:val="20"/>
          <w:szCs w:val="20"/>
          <w:rPrChange w:id="191" w:author="LENA ESKERJIAN" w:date="2024-01-23T08:51:00Z">
            <w:rPr>
              <w:ins w:id="192" w:author="LENA ESKERJIAN" w:date="2024-01-23T08:51:00Z"/>
            </w:rPr>
          </w:rPrChange>
        </w:rPr>
        <w:pPrChange w:id="193" w:author="LENA ESKERJIAN" w:date="2024-01-23T08:51:00Z">
          <w:pPr>
            <w:pStyle w:val="ListParagraph"/>
            <w:numPr>
              <w:ilvl w:val="1"/>
              <w:numId w:val="50"/>
            </w:numPr>
            <w:bidi w:val="0"/>
            <w:ind w:left="360" w:hanging="360"/>
            <w:jc w:val="lowKashida"/>
          </w:pPr>
        </w:pPrChange>
      </w:pPr>
    </w:p>
    <w:p w14:paraId="317C90E9" w14:textId="77777777" w:rsidR="000C57BE" w:rsidRDefault="000C57BE" w:rsidP="000C57BE">
      <w:pPr>
        <w:pStyle w:val="ListParagraph"/>
        <w:numPr>
          <w:ilvl w:val="1"/>
          <w:numId w:val="50"/>
        </w:numPr>
        <w:bidi w:val="0"/>
        <w:jc w:val="lowKashida"/>
        <w:rPr>
          <w:ins w:id="194" w:author="LENA ESKERJIAN" w:date="2024-01-23T08:51:00Z"/>
          <w:rFonts w:asciiTheme="minorBidi" w:hAnsiTheme="minorBidi" w:cstheme="minorBidi"/>
          <w:sz w:val="20"/>
          <w:szCs w:val="20"/>
        </w:rPr>
      </w:pPr>
      <w:ins w:id="195" w:author="LENA ESKERJIAN" w:date="2024-01-23T08:50:00Z">
        <w:r w:rsidRPr="000C57BE">
          <w:rPr>
            <w:rFonts w:asciiTheme="minorBidi" w:hAnsiTheme="minorBidi" w:cstheme="minorBidi"/>
            <w:sz w:val="20"/>
            <w:szCs w:val="20"/>
            <w:rPrChange w:id="196" w:author="LENA ESKERJIAN" w:date="2024-01-23T08:51:00Z">
              <w:rPr/>
            </w:rPrChange>
          </w:rPr>
          <w:t>The supplier shall be responsible for any damage caused during maintenance activities.</w:t>
        </w:r>
      </w:ins>
    </w:p>
    <w:p w14:paraId="12D013AA" w14:textId="77777777" w:rsidR="000C57BE" w:rsidRPr="000C57BE" w:rsidRDefault="000C57BE">
      <w:pPr>
        <w:pStyle w:val="ListParagraph"/>
        <w:rPr>
          <w:ins w:id="197" w:author="LENA ESKERJIAN" w:date="2024-01-23T08:51:00Z"/>
          <w:rFonts w:asciiTheme="minorBidi" w:hAnsiTheme="minorBidi" w:cstheme="minorBidi"/>
          <w:sz w:val="20"/>
          <w:szCs w:val="20"/>
          <w:rPrChange w:id="198" w:author="LENA ESKERJIAN" w:date="2024-01-23T08:51:00Z">
            <w:rPr>
              <w:ins w:id="199" w:author="LENA ESKERJIAN" w:date="2024-01-23T08:51:00Z"/>
            </w:rPr>
          </w:rPrChange>
        </w:rPr>
        <w:pPrChange w:id="200" w:author="LENA ESKERJIAN" w:date="2024-01-23T08:51:00Z">
          <w:pPr>
            <w:pStyle w:val="ListParagraph"/>
            <w:numPr>
              <w:ilvl w:val="1"/>
              <w:numId w:val="50"/>
            </w:numPr>
            <w:bidi w:val="0"/>
            <w:ind w:left="360" w:hanging="360"/>
            <w:jc w:val="lowKashida"/>
          </w:pPr>
        </w:pPrChange>
      </w:pPr>
    </w:p>
    <w:p w14:paraId="70008AE4" w14:textId="77777777" w:rsidR="000C57BE" w:rsidRDefault="000C57BE" w:rsidP="000C57BE">
      <w:pPr>
        <w:pStyle w:val="ListParagraph"/>
        <w:numPr>
          <w:ilvl w:val="1"/>
          <w:numId w:val="50"/>
        </w:numPr>
        <w:bidi w:val="0"/>
        <w:jc w:val="lowKashida"/>
        <w:rPr>
          <w:ins w:id="201" w:author="LENA ESKERJIAN" w:date="2024-01-23T08:51:00Z"/>
          <w:rFonts w:asciiTheme="minorBidi" w:hAnsiTheme="minorBidi" w:cstheme="minorBidi"/>
          <w:sz w:val="20"/>
          <w:szCs w:val="20"/>
        </w:rPr>
      </w:pPr>
      <w:ins w:id="202" w:author="LENA ESKERJIAN" w:date="2024-01-23T08:50:00Z">
        <w:r w:rsidRPr="000C57BE">
          <w:rPr>
            <w:rFonts w:asciiTheme="minorBidi" w:hAnsiTheme="minorBidi" w:cstheme="minorBidi"/>
            <w:sz w:val="20"/>
            <w:szCs w:val="20"/>
            <w:rPrChange w:id="203" w:author="LENA ESKERJIAN" w:date="2024-01-23T08:51:00Z">
              <w:rPr/>
            </w:rPrChange>
          </w:rPr>
          <w:t>The supplier will be notified of any recurring malfunction within a period of 1 month due to the same defect, who is required to inspect and repair the machine again and shall bear the expenses for the repair</w:t>
        </w:r>
        <w:r w:rsidRPr="000C57BE">
          <w:rPr>
            <w:rFonts w:asciiTheme="minorBidi" w:hAnsiTheme="minorBidi" w:cstheme="minorBidi"/>
            <w:sz w:val="20"/>
            <w:szCs w:val="20"/>
            <w:rtl/>
            <w:rPrChange w:id="204" w:author="LENA ESKERJIAN" w:date="2024-01-23T08:51:00Z">
              <w:rPr>
                <w:rtl/>
              </w:rPr>
            </w:rPrChange>
          </w:rPr>
          <w:t>.</w:t>
        </w:r>
      </w:ins>
    </w:p>
    <w:p w14:paraId="5FDD35F3" w14:textId="77777777" w:rsidR="000C57BE" w:rsidRPr="000C57BE" w:rsidRDefault="000C57BE">
      <w:pPr>
        <w:pStyle w:val="ListParagraph"/>
        <w:rPr>
          <w:ins w:id="205" w:author="LENA ESKERJIAN" w:date="2024-01-23T08:51:00Z"/>
          <w:rFonts w:asciiTheme="minorBidi" w:hAnsiTheme="minorBidi" w:cstheme="minorBidi"/>
          <w:sz w:val="20"/>
          <w:szCs w:val="20"/>
          <w:rPrChange w:id="206" w:author="LENA ESKERJIAN" w:date="2024-01-23T08:51:00Z">
            <w:rPr>
              <w:ins w:id="207" w:author="LENA ESKERJIAN" w:date="2024-01-23T08:51:00Z"/>
            </w:rPr>
          </w:rPrChange>
        </w:rPr>
        <w:pPrChange w:id="208" w:author="LENA ESKERJIAN" w:date="2024-01-23T08:51:00Z">
          <w:pPr>
            <w:pStyle w:val="ListParagraph"/>
            <w:numPr>
              <w:ilvl w:val="1"/>
              <w:numId w:val="50"/>
            </w:numPr>
            <w:bidi w:val="0"/>
            <w:ind w:left="360" w:hanging="360"/>
            <w:jc w:val="lowKashida"/>
          </w:pPr>
        </w:pPrChange>
      </w:pPr>
    </w:p>
    <w:p w14:paraId="79D28B94" w14:textId="7EC53EA0" w:rsidR="000C57BE" w:rsidRPr="000C57BE" w:rsidRDefault="000C57BE">
      <w:pPr>
        <w:pStyle w:val="ListParagraph"/>
        <w:numPr>
          <w:ilvl w:val="1"/>
          <w:numId w:val="50"/>
        </w:numPr>
        <w:bidi w:val="0"/>
        <w:jc w:val="lowKashida"/>
        <w:rPr>
          <w:ins w:id="209" w:author="LENA ESKERJIAN" w:date="2024-01-23T08:50:00Z"/>
          <w:rFonts w:asciiTheme="minorBidi" w:hAnsiTheme="minorBidi" w:cstheme="minorBidi"/>
          <w:sz w:val="20"/>
          <w:szCs w:val="20"/>
          <w:rPrChange w:id="210" w:author="LENA ESKERJIAN" w:date="2024-01-23T08:51:00Z">
            <w:rPr>
              <w:ins w:id="211" w:author="LENA ESKERJIAN" w:date="2024-01-23T08:50:00Z"/>
            </w:rPr>
          </w:rPrChange>
        </w:rPr>
        <w:pPrChange w:id="212" w:author="LENA ESKERJIAN" w:date="2024-01-23T08:51:00Z">
          <w:pPr>
            <w:pStyle w:val="ListParagraph"/>
            <w:numPr>
              <w:numId w:val="49"/>
            </w:numPr>
            <w:bidi w:val="0"/>
            <w:ind w:left="360" w:hanging="360"/>
            <w:jc w:val="lowKashida"/>
          </w:pPr>
        </w:pPrChange>
      </w:pPr>
      <w:ins w:id="213" w:author="LENA ESKERJIAN" w:date="2024-01-23T08:50:00Z">
        <w:r w:rsidRPr="000C57BE">
          <w:rPr>
            <w:rFonts w:asciiTheme="minorBidi" w:hAnsiTheme="minorBidi" w:cstheme="minorBidi"/>
            <w:sz w:val="20"/>
            <w:szCs w:val="20"/>
            <w:rPrChange w:id="214" w:author="LENA ESKERJIAN" w:date="2024-01-23T08:51:00Z">
              <w:rPr/>
            </w:rPrChange>
          </w:rPr>
          <w:t>The Maintenance Company shall pay a penalty of 5 % per occurrence to the Customer</w:t>
        </w:r>
        <w:r w:rsidRPr="000C57BE">
          <w:rPr>
            <w:rFonts w:asciiTheme="minorBidi" w:hAnsiTheme="minorBidi" w:cstheme="minorBidi"/>
            <w:color w:val="FF0000"/>
            <w:sz w:val="20"/>
            <w:szCs w:val="20"/>
            <w:rPrChange w:id="215" w:author="LENA ESKERJIAN" w:date="2024-01-23T08:51:00Z">
              <w:rPr>
                <w:color w:val="FF0000"/>
              </w:rPr>
            </w:rPrChange>
          </w:rPr>
          <w:t xml:space="preserve"> </w:t>
        </w:r>
        <w:r w:rsidRPr="000C57BE">
          <w:rPr>
            <w:rFonts w:asciiTheme="minorBidi" w:hAnsiTheme="minorBidi" w:cstheme="minorBidi"/>
            <w:sz w:val="20"/>
            <w:szCs w:val="20"/>
            <w:rPrChange w:id="216" w:author="LENA ESKERJIAN" w:date="2024-01-23T08:51:00Z">
              <w:rPr/>
            </w:rPrChange>
          </w:rPr>
          <w:t xml:space="preserve">from the total amount of this agreement (for one (1) contractual year) every time the Equipment is not working properly due to a violation of the Company to any point of Article 1 and /or due to any reason related to the Company itself.  </w:t>
        </w:r>
      </w:ins>
    </w:p>
    <w:p w14:paraId="3CCA6D72" w14:textId="77777777" w:rsidR="000C57BE" w:rsidRPr="000C57BE" w:rsidRDefault="000C57BE">
      <w:pPr>
        <w:pStyle w:val="ListParagraph"/>
        <w:rPr>
          <w:ins w:id="217" w:author="LENA ESKERJIAN" w:date="2024-01-23T08:50:00Z"/>
          <w:rFonts w:asciiTheme="minorBidi" w:hAnsiTheme="minorBidi" w:cstheme="minorBidi"/>
          <w:sz w:val="20"/>
          <w:szCs w:val="20"/>
          <w:rPrChange w:id="218" w:author="LENA ESKERJIAN" w:date="2024-01-23T08:50:00Z">
            <w:rPr>
              <w:ins w:id="219" w:author="LENA ESKERJIAN" w:date="2024-01-23T08:50:00Z"/>
            </w:rPr>
          </w:rPrChange>
        </w:rPr>
        <w:pPrChange w:id="220" w:author="LENA ESKERJIAN" w:date="2024-01-23T08:50:00Z">
          <w:pPr>
            <w:pStyle w:val="ListParagraph"/>
            <w:numPr>
              <w:numId w:val="49"/>
            </w:numPr>
            <w:bidi w:val="0"/>
            <w:ind w:left="360" w:hanging="360"/>
            <w:jc w:val="lowKashida"/>
          </w:pPr>
        </w:pPrChange>
      </w:pPr>
    </w:p>
    <w:p w14:paraId="7A34205C" w14:textId="77777777" w:rsidR="000C57BE" w:rsidRDefault="000C57BE">
      <w:pPr>
        <w:pStyle w:val="ListParagraph"/>
        <w:bidi w:val="0"/>
        <w:ind w:left="360"/>
        <w:jc w:val="lowKashida"/>
        <w:rPr>
          <w:ins w:id="221" w:author="LENA ESKERJIAN" w:date="2024-01-23T08:50:00Z"/>
          <w:rFonts w:asciiTheme="minorBidi" w:hAnsiTheme="minorBidi" w:cstheme="minorBidi"/>
          <w:sz w:val="20"/>
          <w:szCs w:val="20"/>
        </w:rPr>
        <w:pPrChange w:id="222" w:author="LENA ESKERJIAN" w:date="2024-01-23T08:50:00Z">
          <w:pPr>
            <w:pStyle w:val="ListParagraph"/>
            <w:numPr>
              <w:numId w:val="49"/>
            </w:numPr>
            <w:bidi w:val="0"/>
            <w:ind w:left="360" w:hanging="360"/>
            <w:jc w:val="lowKashida"/>
          </w:pPr>
        </w:pPrChange>
      </w:pPr>
    </w:p>
    <w:p w14:paraId="412EA5A8" w14:textId="7233A67E" w:rsidR="00537EF1" w:rsidDel="000C57BE" w:rsidRDefault="00537EF1" w:rsidP="006E2F1A">
      <w:pPr>
        <w:pStyle w:val="BodyText"/>
        <w:numPr>
          <w:ilvl w:val="1"/>
          <w:numId w:val="29"/>
        </w:numPr>
        <w:rPr>
          <w:del w:id="223" w:author="LENA ESKERJIAN" w:date="2024-01-23T08:50:00Z"/>
          <w:rFonts w:asciiTheme="minorBidi" w:hAnsiTheme="minorBidi" w:cstheme="minorBidi"/>
        </w:rPr>
      </w:pPr>
      <w:del w:id="224" w:author="LENA ESKERJIAN" w:date="2024-01-23T08:50:00Z">
        <w:r w:rsidRPr="006E2F1A" w:rsidDel="000C57BE">
          <w:rPr>
            <w:rFonts w:asciiTheme="minorBidi" w:hAnsiTheme="minorBidi" w:cstheme="minorBidi"/>
          </w:rPr>
          <w:delText>The Supplier’s responsibility shall cease if:</w:delText>
        </w:r>
      </w:del>
    </w:p>
    <w:p w14:paraId="5C587AF7" w14:textId="428715C0" w:rsidR="00477E02" w:rsidRPr="006E2F1A" w:rsidDel="000C57BE" w:rsidRDefault="00477E02" w:rsidP="00477E02">
      <w:pPr>
        <w:pStyle w:val="BodyText"/>
        <w:ind w:left="360"/>
        <w:rPr>
          <w:del w:id="225" w:author="LENA ESKERJIAN" w:date="2024-01-23T08:50:00Z"/>
          <w:rFonts w:asciiTheme="minorBidi" w:hAnsiTheme="minorBidi" w:cstheme="minorBidi"/>
        </w:rPr>
      </w:pPr>
    </w:p>
    <w:p w14:paraId="3595ED02" w14:textId="49A8E44D" w:rsidR="00537EF1" w:rsidRPr="006E2F1A" w:rsidDel="000C57BE" w:rsidRDefault="00537EF1" w:rsidP="00537EF1">
      <w:pPr>
        <w:pStyle w:val="ListParagraph"/>
        <w:numPr>
          <w:ilvl w:val="0"/>
          <w:numId w:val="26"/>
        </w:numPr>
        <w:bidi w:val="0"/>
        <w:jc w:val="lowKashida"/>
        <w:rPr>
          <w:del w:id="226" w:author="LENA ESKERJIAN" w:date="2024-01-23T08:50:00Z"/>
          <w:rFonts w:asciiTheme="minorBidi" w:hAnsiTheme="minorBidi" w:cstheme="minorBidi"/>
          <w:sz w:val="22"/>
          <w:szCs w:val="22"/>
        </w:rPr>
      </w:pPr>
      <w:del w:id="227" w:author="LENA ESKERJIAN" w:date="2024-01-23T08:50:00Z">
        <w:r w:rsidRPr="006E2F1A" w:rsidDel="000C57BE">
          <w:rPr>
            <w:rFonts w:asciiTheme="minorBidi" w:hAnsiTheme="minorBidi" w:cstheme="minorBidi"/>
            <w:sz w:val="22"/>
            <w:szCs w:val="22"/>
          </w:rPr>
          <w:delText>Equipment was serviced by other than the Supplier’s authorized technical representative.</w:delText>
        </w:r>
      </w:del>
    </w:p>
    <w:p w14:paraId="53B22A6F" w14:textId="34A5ECDB" w:rsidR="00537EF1" w:rsidRPr="006E2F1A" w:rsidDel="000C57BE" w:rsidRDefault="00537EF1" w:rsidP="00537EF1">
      <w:pPr>
        <w:pStyle w:val="ListParagraph"/>
        <w:numPr>
          <w:ilvl w:val="0"/>
          <w:numId w:val="26"/>
        </w:numPr>
        <w:bidi w:val="0"/>
        <w:ind w:right="18"/>
        <w:jc w:val="both"/>
        <w:rPr>
          <w:del w:id="228" w:author="LENA ESKERJIAN" w:date="2024-01-23T08:50:00Z"/>
          <w:rFonts w:asciiTheme="minorBidi" w:hAnsiTheme="minorBidi" w:cstheme="minorBidi"/>
          <w:sz w:val="22"/>
          <w:szCs w:val="22"/>
        </w:rPr>
      </w:pPr>
      <w:del w:id="229" w:author="LENA ESKERJIAN" w:date="2024-01-23T08:50:00Z">
        <w:r w:rsidRPr="006E2F1A" w:rsidDel="000C57BE">
          <w:rPr>
            <w:rFonts w:asciiTheme="minorBidi" w:hAnsiTheme="minorBidi" w:cstheme="minorBidi"/>
            <w:sz w:val="22"/>
            <w:szCs w:val="22"/>
          </w:rPr>
          <w:delText>Non-approved or non-standard Equipment’s supplies were used by the Costumer.</w:delText>
        </w:r>
      </w:del>
    </w:p>
    <w:p w14:paraId="7512D3D1" w14:textId="28F12440" w:rsidR="00537EF1" w:rsidRPr="006E2F1A" w:rsidDel="000C57BE" w:rsidRDefault="00537EF1" w:rsidP="00537EF1">
      <w:pPr>
        <w:pStyle w:val="ListParagraph"/>
        <w:numPr>
          <w:ilvl w:val="0"/>
          <w:numId w:val="26"/>
        </w:numPr>
        <w:bidi w:val="0"/>
        <w:ind w:right="480"/>
        <w:jc w:val="lowKashida"/>
        <w:rPr>
          <w:del w:id="230" w:author="LENA ESKERJIAN" w:date="2024-01-23T08:50:00Z"/>
          <w:rFonts w:asciiTheme="minorBidi" w:hAnsiTheme="minorBidi" w:cstheme="minorBidi"/>
          <w:sz w:val="22"/>
          <w:szCs w:val="22"/>
        </w:rPr>
      </w:pPr>
      <w:del w:id="231" w:author="LENA ESKERJIAN" w:date="2024-01-23T08:50:00Z">
        <w:r w:rsidRPr="006E2F1A" w:rsidDel="000C57BE">
          <w:rPr>
            <w:rFonts w:asciiTheme="minorBidi" w:hAnsiTheme="minorBidi" w:cstheme="minorBidi"/>
            <w:sz w:val="22"/>
            <w:szCs w:val="22"/>
          </w:rPr>
          <w:delText>Equipment was damaged due to fire or natural disasters.</w:delText>
        </w:r>
      </w:del>
    </w:p>
    <w:p w14:paraId="6E54DD8D" w14:textId="46086BC3" w:rsidR="00537EF1" w:rsidRPr="006E2F1A" w:rsidDel="000C57BE" w:rsidRDefault="00537EF1" w:rsidP="00537EF1">
      <w:pPr>
        <w:bidi w:val="0"/>
        <w:ind w:left="540" w:right="480" w:hanging="360"/>
        <w:jc w:val="lowKashida"/>
        <w:rPr>
          <w:del w:id="232" w:author="LENA ESKERJIAN" w:date="2024-01-23T08:50:00Z"/>
          <w:rFonts w:asciiTheme="minorBidi" w:hAnsiTheme="minorBidi" w:cstheme="minorBidi"/>
          <w:sz w:val="22"/>
          <w:szCs w:val="22"/>
        </w:rPr>
      </w:pPr>
    </w:p>
    <w:p w14:paraId="4FF23BB0" w14:textId="4784E884" w:rsidR="005F03C5" w:rsidRPr="00477E02" w:rsidDel="000C57BE" w:rsidRDefault="00537EF1">
      <w:pPr>
        <w:pStyle w:val="ListParagraph"/>
        <w:bidi w:val="0"/>
        <w:ind w:left="360" w:right="18"/>
        <w:jc w:val="lowKashida"/>
        <w:rPr>
          <w:del w:id="233" w:author="LENA ESKERJIAN" w:date="2024-01-23T08:50:00Z"/>
          <w:rFonts w:asciiTheme="minorBidi" w:hAnsiTheme="minorBidi" w:cstheme="minorBidi"/>
          <w:sz w:val="22"/>
          <w:szCs w:val="22"/>
        </w:rPr>
        <w:pPrChange w:id="234" w:author="LENA ESKERJIAN" w:date="2024-01-23T08:44:00Z">
          <w:pPr>
            <w:pStyle w:val="ListParagraph"/>
            <w:numPr>
              <w:ilvl w:val="1"/>
              <w:numId w:val="29"/>
            </w:numPr>
            <w:bidi w:val="0"/>
            <w:ind w:left="360" w:right="18" w:hanging="360"/>
            <w:jc w:val="lowKashida"/>
          </w:pPr>
        </w:pPrChange>
      </w:pPr>
      <w:del w:id="235" w:author="LENA ESKERJIAN" w:date="2024-01-23T08:50:00Z">
        <w:r w:rsidRPr="006E2F1A" w:rsidDel="000C57BE">
          <w:rPr>
            <w:rFonts w:asciiTheme="minorBidi" w:hAnsiTheme="minorBidi" w:cstheme="minorBidi"/>
            <w:sz w:val="22"/>
            <w:szCs w:val="22"/>
          </w:rPr>
          <w:delText>Supplier should inform MIC1 whenever a software update is available for local or foreign currencies or when a new currency is released on the market. Offer will be sent to MIC1 for review and approval.</w:delText>
        </w:r>
      </w:del>
    </w:p>
    <w:p w14:paraId="7340E063" w14:textId="2A99B8EC" w:rsidR="00537EF1" w:rsidRPr="006E2F1A" w:rsidDel="000C57BE" w:rsidRDefault="00537EF1" w:rsidP="006E2F1A">
      <w:pPr>
        <w:pStyle w:val="ListParagraph"/>
        <w:numPr>
          <w:ilvl w:val="1"/>
          <w:numId w:val="29"/>
        </w:numPr>
        <w:bidi w:val="0"/>
        <w:jc w:val="lowKashida"/>
        <w:rPr>
          <w:del w:id="236" w:author="LENA ESKERJIAN" w:date="2024-01-23T08:50:00Z"/>
          <w:rFonts w:asciiTheme="minorBidi" w:hAnsiTheme="minorBidi" w:cstheme="minorBidi"/>
          <w:sz w:val="22"/>
          <w:szCs w:val="22"/>
        </w:rPr>
      </w:pPr>
      <w:del w:id="237" w:author="LENA ESKERJIAN" w:date="2024-01-23T08:50:00Z">
        <w:r w:rsidRPr="006E2F1A" w:rsidDel="000C57BE">
          <w:rPr>
            <w:rFonts w:asciiTheme="minorBidi" w:hAnsiTheme="minorBidi" w:cstheme="minorBidi"/>
            <w:sz w:val="22"/>
            <w:szCs w:val="22"/>
          </w:rPr>
          <w:delText xml:space="preserve">Response Time: </w:delText>
        </w:r>
      </w:del>
    </w:p>
    <w:p w14:paraId="1AED1BF2" w14:textId="66580348" w:rsidR="00537EF1" w:rsidRPr="006E2F1A" w:rsidDel="000C57BE" w:rsidRDefault="00537EF1" w:rsidP="00537EF1">
      <w:pPr>
        <w:pStyle w:val="ListParagraph"/>
        <w:rPr>
          <w:del w:id="238" w:author="LENA ESKERJIAN" w:date="2024-01-23T08:50:00Z"/>
          <w:rFonts w:asciiTheme="minorBidi" w:hAnsiTheme="minorBidi" w:cstheme="minorBidi"/>
          <w:sz w:val="22"/>
          <w:szCs w:val="22"/>
        </w:rPr>
      </w:pPr>
    </w:p>
    <w:p w14:paraId="1555CEA3" w14:textId="0D09783A" w:rsidR="00537EF1" w:rsidRPr="006E2F1A" w:rsidDel="000C57BE" w:rsidRDefault="00537EF1" w:rsidP="00537EF1">
      <w:pPr>
        <w:pStyle w:val="ListParagraph"/>
        <w:numPr>
          <w:ilvl w:val="0"/>
          <w:numId w:val="28"/>
        </w:numPr>
        <w:bidi w:val="0"/>
        <w:jc w:val="lowKashida"/>
        <w:rPr>
          <w:del w:id="239" w:author="LENA ESKERJIAN" w:date="2024-01-23T08:50:00Z"/>
          <w:rFonts w:asciiTheme="minorBidi" w:hAnsiTheme="minorBidi" w:cstheme="minorBidi"/>
          <w:sz w:val="22"/>
          <w:szCs w:val="22"/>
        </w:rPr>
      </w:pPr>
      <w:del w:id="240" w:author="LENA ESKERJIAN" w:date="2024-01-23T08:50:00Z">
        <w:r w:rsidRPr="006E2F1A" w:rsidDel="000C57BE">
          <w:rPr>
            <w:rFonts w:asciiTheme="minorBidi" w:hAnsiTheme="minorBidi" w:cstheme="minorBidi"/>
            <w:sz w:val="22"/>
            <w:szCs w:val="22"/>
          </w:rPr>
          <w:delText>The supplier is required to respond within a 24-hour time frame upon receiving the customer's request and within 48 hours for repair after the machine is delivered to the supplier.</w:delText>
        </w:r>
      </w:del>
    </w:p>
    <w:p w14:paraId="17E4EDC7" w14:textId="3F560038" w:rsidR="00537EF1" w:rsidRPr="006E2F1A" w:rsidDel="000C57BE" w:rsidRDefault="00537EF1" w:rsidP="00537EF1">
      <w:pPr>
        <w:pStyle w:val="ListParagraph"/>
        <w:bidi w:val="0"/>
        <w:ind w:left="360"/>
        <w:jc w:val="lowKashida"/>
        <w:rPr>
          <w:del w:id="241" w:author="LENA ESKERJIAN" w:date="2024-01-23T08:50:00Z"/>
          <w:rFonts w:asciiTheme="minorBidi" w:hAnsiTheme="minorBidi" w:cstheme="minorBidi"/>
          <w:sz w:val="22"/>
          <w:szCs w:val="22"/>
        </w:rPr>
      </w:pPr>
    </w:p>
    <w:p w14:paraId="4482A55D" w14:textId="4FB97770" w:rsidR="00537EF1" w:rsidRPr="006E2F1A" w:rsidDel="000C57BE" w:rsidRDefault="00537EF1" w:rsidP="00537EF1">
      <w:pPr>
        <w:pStyle w:val="ListParagraph"/>
        <w:numPr>
          <w:ilvl w:val="0"/>
          <w:numId w:val="27"/>
        </w:numPr>
        <w:bidi w:val="0"/>
        <w:jc w:val="lowKashida"/>
        <w:rPr>
          <w:del w:id="242" w:author="LENA ESKERJIAN" w:date="2024-01-23T08:50:00Z"/>
          <w:rFonts w:asciiTheme="minorBidi" w:hAnsiTheme="minorBidi" w:cstheme="minorBidi"/>
          <w:sz w:val="22"/>
          <w:szCs w:val="22"/>
        </w:rPr>
      </w:pPr>
      <w:del w:id="243" w:author="LENA ESKERJIAN" w:date="2024-01-23T08:50:00Z">
        <w:r w:rsidRPr="006E2F1A" w:rsidDel="000C57BE">
          <w:rPr>
            <w:rFonts w:asciiTheme="minorBidi" w:hAnsiTheme="minorBidi" w:cstheme="minorBidi"/>
            <w:sz w:val="22"/>
            <w:szCs w:val="22"/>
          </w:rPr>
          <w:delText>Supplier if fails to respect the specified time frame for intervention upon request, Supplier will be subject to a penalty of 5 % per occurrence to the Customer of the total amount of this agreement for a period of one (1) contractual year.</w:delText>
        </w:r>
      </w:del>
    </w:p>
    <w:p w14:paraId="630EB1DB" w14:textId="1927E446" w:rsidR="00537EF1" w:rsidRPr="006E2F1A" w:rsidDel="000C57BE" w:rsidRDefault="00537EF1" w:rsidP="00537EF1">
      <w:pPr>
        <w:bidi w:val="0"/>
        <w:jc w:val="lowKashida"/>
        <w:rPr>
          <w:del w:id="244" w:author="LENA ESKERJIAN" w:date="2024-01-23T08:50:00Z"/>
          <w:rFonts w:asciiTheme="minorBidi" w:hAnsiTheme="minorBidi" w:cstheme="minorBidi"/>
          <w:sz w:val="22"/>
          <w:szCs w:val="22"/>
        </w:rPr>
      </w:pPr>
    </w:p>
    <w:p w14:paraId="45CA0CEE" w14:textId="34286108" w:rsidR="00537EF1" w:rsidRPr="006E2F1A" w:rsidDel="000C57BE" w:rsidRDefault="00537EF1" w:rsidP="006E2F1A">
      <w:pPr>
        <w:pStyle w:val="ListParagraph"/>
        <w:numPr>
          <w:ilvl w:val="1"/>
          <w:numId w:val="29"/>
        </w:numPr>
        <w:bidi w:val="0"/>
        <w:jc w:val="lowKashida"/>
        <w:rPr>
          <w:del w:id="245" w:author="LENA ESKERJIAN" w:date="2024-01-23T08:50:00Z"/>
          <w:rFonts w:asciiTheme="minorBidi" w:hAnsiTheme="minorBidi" w:cstheme="minorBidi"/>
          <w:sz w:val="22"/>
          <w:szCs w:val="22"/>
        </w:rPr>
      </w:pPr>
      <w:del w:id="246" w:author="LENA ESKERJIAN" w:date="2024-01-23T08:50:00Z">
        <w:r w:rsidRPr="006E2F1A" w:rsidDel="000C57BE">
          <w:rPr>
            <w:rFonts w:asciiTheme="minorBidi" w:hAnsiTheme="minorBidi" w:cstheme="minorBidi"/>
            <w:sz w:val="22"/>
            <w:szCs w:val="22"/>
          </w:rPr>
          <w:delText>The supplier shall provide a temporary replacement machine during the maintenance or repair process of any machine.</w:delText>
        </w:r>
      </w:del>
    </w:p>
    <w:p w14:paraId="735ECF4A" w14:textId="0C1F397D" w:rsidR="00537EF1" w:rsidRPr="006E2F1A" w:rsidDel="000C57BE" w:rsidRDefault="00537EF1" w:rsidP="00537EF1">
      <w:pPr>
        <w:rPr>
          <w:del w:id="247" w:author="LENA ESKERJIAN" w:date="2024-01-23T08:50:00Z"/>
          <w:rFonts w:asciiTheme="minorBidi" w:hAnsiTheme="minorBidi" w:cstheme="minorBidi"/>
          <w:sz w:val="22"/>
          <w:szCs w:val="22"/>
        </w:rPr>
      </w:pPr>
    </w:p>
    <w:p w14:paraId="17433901" w14:textId="3AA8B491" w:rsidR="00537EF1" w:rsidRPr="006E2F1A" w:rsidDel="000C57BE" w:rsidRDefault="00537EF1" w:rsidP="006E2F1A">
      <w:pPr>
        <w:pStyle w:val="ListParagraph"/>
        <w:numPr>
          <w:ilvl w:val="1"/>
          <w:numId w:val="29"/>
        </w:numPr>
        <w:bidi w:val="0"/>
        <w:jc w:val="lowKashida"/>
        <w:rPr>
          <w:del w:id="248" w:author="LENA ESKERJIAN" w:date="2024-01-23T08:50:00Z"/>
          <w:rFonts w:asciiTheme="minorBidi" w:hAnsiTheme="minorBidi" w:cstheme="minorBidi"/>
          <w:sz w:val="22"/>
          <w:szCs w:val="22"/>
        </w:rPr>
      </w:pPr>
      <w:del w:id="249" w:author="LENA ESKERJIAN" w:date="2024-01-23T08:50:00Z">
        <w:r w:rsidRPr="006E2F1A" w:rsidDel="000C57BE">
          <w:rPr>
            <w:rFonts w:asciiTheme="minorBidi" w:hAnsiTheme="minorBidi" w:cstheme="minorBidi"/>
            <w:sz w:val="22"/>
            <w:szCs w:val="22"/>
          </w:rPr>
          <w:delText>Maintenance Service shall be provided during regular business hours of the Supplier and Customer</w:delText>
        </w:r>
      </w:del>
    </w:p>
    <w:p w14:paraId="08EE9D3B" w14:textId="7523E854" w:rsidR="00537EF1" w:rsidRPr="006E2F1A" w:rsidDel="000C57BE" w:rsidRDefault="00537EF1" w:rsidP="00537EF1">
      <w:pPr>
        <w:pStyle w:val="ListParagraph"/>
        <w:bidi w:val="0"/>
        <w:ind w:left="360"/>
        <w:jc w:val="lowKashida"/>
        <w:rPr>
          <w:del w:id="250" w:author="LENA ESKERJIAN" w:date="2024-01-23T08:50:00Z"/>
          <w:rFonts w:asciiTheme="minorBidi" w:hAnsiTheme="minorBidi" w:cstheme="minorBidi"/>
          <w:sz w:val="22"/>
          <w:szCs w:val="22"/>
        </w:rPr>
      </w:pPr>
    </w:p>
    <w:p w14:paraId="451286F2" w14:textId="509EC848" w:rsidR="00537EF1" w:rsidRPr="006E2F1A" w:rsidDel="000C57BE" w:rsidRDefault="00537EF1" w:rsidP="006E2F1A">
      <w:pPr>
        <w:pStyle w:val="ListParagraph"/>
        <w:numPr>
          <w:ilvl w:val="1"/>
          <w:numId w:val="29"/>
        </w:numPr>
        <w:bidi w:val="0"/>
        <w:jc w:val="lowKashida"/>
        <w:rPr>
          <w:del w:id="251" w:author="LENA ESKERJIAN" w:date="2024-01-23T08:50:00Z"/>
          <w:rFonts w:asciiTheme="minorBidi" w:hAnsiTheme="minorBidi" w:cstheme="minorBidi"/>
          <w:sz w:val="22"/>
          <w:szCs w:val="22"/>
        </w:rPr>
      </w:pPr>
      <w:del w:id="252" w:author="LENA ESKERJIAN" w:date="2024-01-23T08:50:00Z">
        <w:r w:rsidRPr="006E2F1A" w:rsidDel="000C57BE">
          <w:rPr>
            <w:rFonts w:asciiTheme="minorBidi" w:hAnsiTheme="minorBidi" w:cstheme="minorBidi"/>
            <w:sz w:val="22"/>
            <w:szCs w:val="22"/>
          </w:rPr>
          <w:delText>Service Report of maintenance or repair to be provided by Supplier in soft copy.</w:delText>
        </w:r>
      </w:del>
    </w:p>
    <w:p w14:paraId="72CFD9B0" w14:textId="76764A32" w:rsidR="00537EF1" w:rsidRPr="006E2F1A" w:rsidDel="000C57BE" w:rsidRDefault="00537EF1" w:rsidP="00537EF1">
      <w:pPr>
        <w:pStyle w:val="ListParagraph"/>
        <w:rPr>
          <w:del w:id="253" w:author="LENA ESKERJIAN" w:date="2024-01-23T08:50:00Z"/>
          <w:rFonts w:asciiTheme="minorBidi" w:hAnsiTheme="minorBidi" w:cstheme="minorBidi"/>
          <w:sz w:val="22"/>
          <w:szCs w:val="22"/>
        </w:rPr>
      </w:pPr>
    </w:p>
    <w:p w14:paraId="2ADF24BB" w14:textId="06788DDE" w:rsidR="00537EF1" w:rsidRPr="006E2F1A" w:rsidDel="000C57BE" w:rsidRDefault="00537EF1" w:rsidP="006E2F1A">
      <w:pPr>
        <w:pStyle w:val="ListParagraph"/>
        <w:numPr>
          <w:ilvl w:val="1"/>
          <w:numId w:val="29"/>
        </w:numPr>
        <w:bidi w:val="0"/>
        <w:jc w:val="lowKashida"/>
        <w:rPr>
          <w:del w:id="254" w:author="LENA ESKERJIAN" w:date="2024-01-23T08:50:00Z"/>
          <w:rFonts w:asciiTheme="minorBidi" w:hAnsiTheme="minorBidi" w:cstheme="minorBidi"/>
          <w:sz w:val="22"/>
          <w:szCs w:val="22"/>
        </w:rPr>
      </w:pPr>
      <w:del w:id="255" w:author="LENA ESKERJIAN" w:date="2024-01-23T08:50:00Z">
        <w:r w:rsidRPr="006E2F1A" w:rsidDel="000C57BE">
          <w:rPr>
            <w:rFonts w:asciiTheme="minorBidi" w:hAnsiTheme="minorBidi" w:cstheme="minorBidi"/>
            <w:sz w:val="22"/>
            <w:szCs w:val="22"/>
          </w:rPr>
          <w:delText>The supplier shall be responsible for any damage caused during maintenance activities.</w:delText>
        </w:r>
      </w:del>
    </w:p>
    <w:p w14:paraId="4D90F412" w14:textId="59E72A74" w:rsidR="00537EF1" w:rsidRPr="006E2F1A" w:rsidDel="000C57BE" w:rsidRDefault="00537EF1" w:rsidP="00537EF1">
      <w:pPr>
        <w:pStyle w:val="ListParagraph"/>
        <w:rPr>
          <w:del w:id="256" w:author="LENA ESKERJIAN" w:date="2024-01-23T08:50:00Z"/>
          <w:rFonts w:asciiTheme="minorBidi" w:hAnsiTheme="minorBidi" w:cstheme="minorBidi"/>
          <w:sz w:val="22"/>
          <w:szCs w:val="22"/>
        </w:rPr>
      </w:pPr>
    </w:p>
    <w:p w14:paraId="4CF04415" w14:textId="0DEA4F2F" w:rsidR="00537EF1" w:rsidRPr="006E2F1A" w:rsidDel="000C57BE" w:rsidRDefault="00537EF1" w:rsidP="006E2F1A">
      <w:pPr>
        <w:pStyle w:val="ListParagraph"/>
        <w:numPr>
          <w:ilvl w:val="1"/>
          <w:numId w:val="29"/>
        </w:numPr>
        <w:bidi w:val="0"/>
        <w:jc w:val="lowKashida"/>
        <w:rPr>
          <w:del w:id="257" w:author="LENA ESKERJIAN" w:date="2024-01-23T08:50:00Z"/>
          <w:rFonts w:asciiTheme="minorBidi" w:hAnsiTheme="minorBidi" w:cstheme="minorBidi"/>
          <w:sz w:val="22"/>
          <w:szCs w:val="22"/>
        </w:rPr>
      </w:pPr>
      <w:del w:id="258" w:author="LENA ESKERJIAN" w:date="2024-01-23T08:50:00Z">
        <w:r w:rsidRPr="006E2F1A" w:rsidDel="000C57BE">
          <w:rPr>
            <w:rFonts w:asciiTheme="minorBidi" w:hAnsiTheme="minorBidi" w:cstheme="minorBidi"/>
            <w:sz w:val="22"/>
            <w:szCs w:val="22"/>
          </w:rPr>
          <w:delText>The supplier will be notified of any recurring malfunction within a period of 1 month due to the same defect, who is required to inspect and repair the machine again and shall bear the expenses for the repair</w:delText>
        </w:r>
        <w:r w:rsidRPr="006E2F1A" w:rsidDel="000C57BE">
          <w:rPr>
            <w:rFonts w:asciiTheme="minorBidi" w:hAnsiTheme="minorBidi" w:cstheme="minorBidi"/>
            <w:sz w:val="22"/>
            <w:szCs w:val="22"/>
            <w:rtl/>
          </w:rPr>
          <w:delText>.</w:delText>
        </w:r>
      </w:del>
    </w:p>
    <w:p w14:paraId="31181DF7" w14:textId="77777777" w:rsidR="00E63B62" w:rsidRDefault="00E63B62" w:rsidP="00E63B62">
      <w:pPr>
        <w:bidi w:val="0"/>
        <w:jc w:val="lowKashida"/>
        <w:rPr>
          <w:ins w:id="259" w:author="LENA ESKERJIAN" w:date="2024-01-23T08:53:00Z"/>
          <w:rFonts w:asciiTheme="minorBidi" w:hAnsiTheme="minorBidi" w:cstheme="minorBidi"/>
          <w:sz w:val="22"/>
          <w:szCs w:val="22"/>
        </w:rPr>
      </w:pPr>
    </w:p>
    <w:p w14:paraId="41E28D66" w14:textId="77777777" w:rsidR="000C57BE" w:rsidRDefault="000C57BE" w:rsidP="000C57BE">
      <w:pPr>
        <w:bidi w:val="0"/>
        <w:jc w:val="lowKashida"/>
        <w:rPr>
          <w:ins w:id="260" w:author="LENA ESKERJIAN" w:date="2024-01-23T08:53:00Z"/>
          <w:rFonts w:asciiTheme="minorBidi" w:hAnsiTheme="minorBidi" w:cstheme="minorBidi"/>
          <w:sz w:val="22"/>
          <w:szCs w:val="22"/>
        </w:rPr>
      </w:pPr>
    </w:p>
    <w:p w14:paraId="07DCF1B6" w14:textId="2FC4B950" w:rsidR="000C57BE" w:rsidRPr="006E2F1A" w:rsidRDefault="000C57BE" w:rsidP="000C57BE">
      <w:pPr>
        <w:bidi w:val="0"/>
        <w:jc w:val="lowKashida"/>
        <w:rPr>
          <w:moveTo w:id="261" w:author="LENA ESKERJIAN" w:date="2024-01-23T08:53:00Z"/>
          <w:rFonts w:asciiTheme="minorBidi" w:hAnsiTheme="minorBidi" w:cstheme="minorBidi"/>
          <w:b/>
          <w:bCs/>
          <w:sz w:val="22"/>
          <w:szCs w:val="22"/>
        </w:rPr>
      </w:pPr>
      <w:moveToRangeStart w:id="262" w:author="LENA ESKERJIAN" w:date="2024-01-23T08:53:00Z" w:name="move156892397"/>
      <w:moveTo w:id="263" w:author="LENA ESKERJIAN" w:date="2024-01-23T08:53:00Z">
        <w:r w:rsidRPr="006E2F1A">
          <w:rPr>
            <w:rFonts w:asciiTheme="minorBidi" w:hAnsiTheme="minorBidi" w:cstheme="minorBidi"/>
            <w:b/>
            <w:bCs/>
            <w:sz w:val="22"/>
            <w:szCs w:val="22"/>
            <w:u w:val="single"/>
          </w:rPr>
          <w:t xml:space="preserve">Article </w:t>
        </w:r>
      </w:moveTo>
      <w:ins w:id="264" w:author="LENA ESKERJIAN" w:date="2024-01-23T08:53:00Z">
        <w:r>
          <w:rPr>
            <w:rFonts w:asciiTheme="minorBidi" w:hAnsiTheme="minorBidi" w:cstheme="minorBidi"/>
            <w:b/>
            <w:bCs/>
            <w:sz w:val="22"/>
            <w:szCs w:val="22"/>
          </w:rPr>
          <w:t>4</w:t>
        </w:r>
      </w:ins>
      <w:moveTo w:id="265" w:author="LENA ESKERJIAN" w:date="2024-01-23T08:53:00Z">
        <w:del w:id="266" w:author="LENA ESKERJIAN" w:date="2024-01-23T08:53:00Z">
          <w:r w:rsidRPr="006E2F1A" w:rsidDel="000C57BE">
            <w:rPr>
              <w:rFonts w:asciiTheme="minorBidi" w:hAnsiTheme="minorBidi" w:cstheme="minorBidi"/>
              <w:b/>
              <w:bCs/>
              <w:sz w:val="22"/>
              <w:szCs w:val="22"/>
              <w:u w:val="single"/>
            </w:rPr>
            <w:delText>5</w:delText>
          </w:r>
          <w:r w:rsidRPr="006E2F1A" w:rsidDel="000C57BE">
            <w:rPr>
              <w:rFonts w:asciiTheme="minorBidi" w:hAnsiTheme="minorBidi" w:cstheme="minorBidi"/>
              <w:b/>
              <w:bCs/>
              <w:sz w:val="22"/>
              <w:szCs w:val="22"/>
            </w:rPr>
            <w:tab/>
          </w:r>
        </w:del>
        <w:r w:rsidRPr="006E2F1A">
          <w:rPr>
            <w:rFonts w:asciiTheme="minorBidi" w:hAnsiTheme="minorBidi" w:cstheme="minorBidi"/>
            <w:b/>
            <w:bCs/>
            <w:sz w:val="22"/>
            <w:szCs w:val="22"/>
          </w:rPr>
          <w:t>Customer Obligations</w:t>
        </w:r>
      </w:moveTo>
    </w:p>
    <w:p w14:paraId="4231756F" w14:textId="77777777" w:rsidR="000C57BE" w:rsidRPr="006E2F1A" w:rsidRDefault="000C57BE" w:rsidP="000C57BE">
      <w:pPr>
        <w:bidi w:val="0"/>
        <w:jc w:val="lowKashida"/>
        <w:rPr>
          <w:moveTo w:id="267" w:author="LENA ESKERJIAN" w:date="2024-01-23T08:53:00Z"/>
          <w:rFonts w:asciiTheme="minorBidi" w:hAnsiTheme="minorBidi" w:cstheme="minorBidi"/>
          <w:sz w:val="22"/>
          <w:szCs w:val="22"/>
        </w:rPr>
      </w:pPr>
    </w:p>
    <w:p w14:paraId="7E730481" w14:textId="18A126B5" w:rsidR="000C57BE" w:rsidRPr="006E2F1A" w:rsidRDefault="00301761" w:rsidP="000C57BE">
      <w:pPr>
        <w:bidi w:val="0"/>
        <w:ind w:left="540" w:hanging="540"/>
        <w:jc w:val="lowKashida"/>
        <w:rPr>
          <w:moveTo w:id="268" w:author="LENA ESKERJIAN" w:date="2024-01-23T08:53:00Z"/>
          <w:rFonts w:asciiTheme="minorBidi" w:hAnsiTheme="minorBidi" w:cstheme="minorBidi"/>
          <w:sz w:val="22"/>
          <w:szCs w:val="22"/>
        </w:rPr>
      </w:pPr>
      <w:ins w:id="269" w:author="LENA ESKERJIAN" w:date="2024-01-23T09:09:00Z">
        <w:r>
          <w:rPr>
            <w:rFonts w:asciiTheme="minorBidi" w:hAnsiTheme="minorBidi" w:cstheme="minorBidi"/>
            <w:sz w:val="22"/>
            <w:szCs w:val="22"/>
          </w:rPr>
          <w:t>4.1</w:t>
        </w:r>
        <w:r>
          <w:rPr>
            <w:rFonts w:asciiTheme="minorBidi" w:hAnsiTheme="minorBidi" w:cstheme="minorBidi"/>
            <w:sz w:val="22"/>
            <w:szCs w:val="22"/>
          </w:rPr>
          <w:tab/>
        </w:r>
      </w:ins>
      <w:moveTo w:id="270" w:author="LENA ESKERJIAN" w:date="2024-01-23T08:53:00Z">
        <w:del w:id="271" w:author="LENA ESKERJIAN" w:date="2024-01-23T09:09:00Z">
          <w:r w:rsidR="000C57BE" w:rsidRPr="006E2F1A" w:rsidDel="00301761">
            <w:rPr>
              <w:rFonts w:asciiTheme="minorBidi" w:hAnsiTheme="minorBidi" w:cstheme="minorBidi"/>
              <w:sz w:val="22"/>
              <w:szCs w:val="22"/>
            </w:rPr>
            <w:delText>5.1</w:delText>
          </w:r>
          <w:r w:rsidR="000C57BE" w:rsidRPr="006E2F1A" w:rsidDel="00301761">
            <w:rPr>
              <w:rFonts w:asciiTheme="minorBidi" w:hAnsiTheme="minorBidi" w:cstheme="minorBidi"/>
              <w:sz w:val="22"/>
              <w:szCs w:val="22"/>
            </w:rPr>
            <w:tab/>
          </w:r>
        </w:del>
        <w:r w:rsidR="000C57BE" w:rsidRPr="006E2F1A">
          <w:rPr>
            <w:rFonts w:asciiTheme="minorBidi" w:hAnsiTheme="minorBidi" w:cstheme="minorBidi"/>
            <w:sz w:val="22"/>
            <w:szCs w:val="22"/>
          </w:rPr>
          <w:t>Equipment for maintenance or repair related to regional stores will be delivered to HQs building (Parallel or Pine) by MIC1 unless it is necessary to check the failure reason on-site. In such cases, the supplier should personally visit the related store.</w:t>
        </w:r>
      </w:moveTo>
    </w:p>
    <w:p w14:paraId="1D80B942" w14:textId="77777777" w:rsidR="000C57BE" w:rsidRPr="006E2F1A" w:rsidRDefault="000C57BE" w:rsidP="000C57BE">
      <w:pPr>
        <w:bidi w:val="0"/>
        <w:jc w:val="lowKashida"/>
        <w:rPr>
          <w:moveTo w:id="272" w:author="LENA ESKERJIAN" w:date="2024-01-23T08:53:00Z"/>
          <w:rFonts w:asciiTheme="minorBidi" w:hAnsiTheme="minorBidi" w:cstheme="minorBidi"/>
          <w:sz w:val="22"/>
          <w:szCs w:val="22"/>
        </w:rPr>
      </w:pPr>
    </w:p>
    <w:p w14:paraId="6E4FDE22" w14:textId="74CDEB36" w:rsidR="000C57BE" w:rsidRPr="006E2F1A" w:rsidRDefault="00301761">
      <w:pPr>
        <w:pStyle w:val="BodyText"/>
        <w:rPr>
          <w:moveTo w:id="273" w:author="LENA ESKERJIAN" w:date="2024-01-23T08:53:00Z"/>
          <w:rFonts w:asciiTheme="minorBidi" w:hAnsiTheme="minorBidi" w:cstheme="minorBidi"/>
        </w:rPr>
        <w:pPrChange w:id="274" w:author="LENA ESKERJIAN" w:date="2024-01-23T09:09:00Z">
          <w:pPr>
            <w:pStyle w:val="BodyText"/>
            <w:ind w:left="540" w:hanging="540"/>
          </w:pPr>
        </w:pPrChange>
      </w:pPr>
      <w:ins w:id="275" w:author="LENA ESKERJIAN" w:date="2024-01-23T09:09:00Z">
        <w:r>
          <w:rPr>
            <w:rFonts w:asciiTheme="minorBidi" w:hAnsiTheme="minorBidi" w:cstheme="minorBidi"/>
          </w:rPr>
          <w:t>4.2</w:t>
        </w:r>
        <w:r>
          <w:rPr>
            <w:rFonts w:asciiTheme="minorBidi" w:hAnsiTheme="minorBidi" w:cstheme="minorBidi"/>
          </w:rPr>
          <w:tab/>
        </w:r>
      </w:ins>
      <w:moveTo w:id="276" w:author="LENA ESKERJIAN" w:date="2024-01-23T08:53:00Z">
        <w:del w:id="277" w:author="LENA ESKERJIAN" w:date="2024-01-23T09:09:00Z">
          <w:r w:rsidR="000C57BE" w:rsidRPr="006E2F1A" w:rsidDel="00301761">
            <w:rPr>
              <w:rFonts w:asciiTheme="minorBidi" w:hAnsiTheme="minorBidi" w:cstheme="minorBidi"/>
            </w:rPr>
            <w:delText>5.2</w:delText>
          </w:r>
          <w:r w:rsidR="000C57BE" w:rsidRPr="006E2F1A" w:rsidDel="00301761">
            <w:rPr>
              <w:rFonts w:asciiTheme="minorBidi" w:hAnsiTheme="minorBidi" w:cstheme="minorBidi"/>
            </w:rPr>
            <w:tab/>
          </w:r>
        </w:del>
        <w:r w:rsidR="000C57BE" w:rsidRPr="006E2F1A">
          <w:rPr>
            <w:rFonts w:asciiTheme="minorBidi" w:hAnsiTheme="minorBidi" w:cstheme="minorBidi"/>
          </w:rPr>
          <w:t>The Customer shall notify the Supplier forthwith following a change in the location of the Equipment during the Maintenance period.</w:t>
        </w:r>
      </w:moveTo>
    </w:p>
    <w:p w14:paraId="0909B14C" w14:textId="77777777" w:rsidR="000C57BE" w:rsidRPr="006E2F1A" w:rsidRDefault="000C57BE" w:rsidP="000C57BE">
      <w:pPr>
        <w:pStyle w:val="BodyText"/>
        <w:ind w:left="360" w:hanging="360"/>
        <w:rPr>
          <w:moveTo w:id="278" w:author="LENA ESKERJIAN" w:date="2024-01-23T08:53:00Z"/>
          <w:rFonts w:asciiTheme="minorBidi" w:hAnsiTheme="minorBidi" w:cstheme="minorBidi"/>
        </w:rPr>
      </w:pPr>
    </w:p>
    <w:p w14:paraId="53E3564C" w14:textId="3E217957" w:rsidR="000C57BE" w:rsidRPr="006E2F1A" w:rsidRDefault="00301761">
      <w:pPr>
        <w:pStyle w:val="BodyText"/>
        <w:rPr>
          <w:moveTo w:id="279" w:author="LENA ESKERJIAN" w:date="2024-01-23T08:53:00Z"/>
          <w:rFonts w:asciiTheme="minorBidi" w:hAnsiTheme="minorBidi" w:cstheme="minorBidi"/>
        </w:rPr>
        <w:pPrChange w:id="280" w:author="LENA ESKERJIAN" w:date="2024-01-23T09:09:00Z">
          <w:pPr>
            <w:pStyle w:val="BodyText"/>
            <w:ind w:left="540" w:hanging="540"/>
          </w:pPr>
        </w:pPrChange>
      </w:pPr>
      <w:ins w:id="281" w:author="LENA ESKERJIAN" w:date="2024-01-23T09:09:00Z">
        <w:r>
          <w:rPr>
            <w:rFonts w:asciiTheme="minorBidi" w:hAnsiTheme="minorBidi" w:cstheme="minorBidi"/>
          </w:rPr>
          <w:t>4.3</w:t>
        </w:r>
        <w:r>
          <w:rPr>
            <w:rFonts w:asciiTheme="minorBidi" w:hAnsiTheme="minorBidi" w:cstheme="minorBidi"/>
          </w:rPr>
          <w:tab/>
        </w:r>
      </w:ins>
      <w:moveTo w:id="282" w:author="LENA ESKERJIAN" w:date="2024-01-23T08:53:00Z">
        <w:del w:id="283" w:author="LENA ESKERJIAN" w:date="2024-01-23T09:09:00Z">
          <w:r w:rsidR="000C57BE" w:rsidRPr="006E2F1A" w:rsidDel="00301761">
            <w:rPr>
              <w:rFonts w:asciiTheme="minorBidi" w:hAnsiTheme="minorBidi" w:cstheme="minorBidi"/>
            </w:rPr>
            <w:delText>5.3</w:delText>
          </w:r>
          <w:r w:rsidR="000C57BE" w:rsidRPr="006E2F1A" w:rsidDel="00301761">
            <w:rPr>
              <w:rFonts w:asciiTheme="minorBidi" w:hAnsiTheme="minorBidi" w:cstheme="minorBidi"/>
            </w:rPr>
            <w:tab/>
          </w:r>
        </w:del>
        <w:r w:rsidR="000C57BE" w:rsidRPr="006E2F1A">
          <w:rPr>
            <w:rFonts w:asciiTheme="minorBidi" w:hAnsiTheme="minorBidi" w:cstheme="minorBidi"/>
          </w:rPr>
          <w:t>The Customer</w:t>
        </w:r>
        <w:r w:rsidR="000C57BE" w:rsidRPr="006E2F1A">
          <w:rPr>
            <w:rFonts w:asciiTheme="minorBidi" w:hAnsiTheme="minorBidi" w:cstheme="minorBidi"/>
            <w:b/>
            <w:bCs/>
          </w:rPr>
          <w:t xml:space="preserve"> </w:t>
        </w:r>
        <w:r w:rsidR="000C57BE" w:rsidRPr="006E2F1A">
          <w:rPr>
            <w:rFonts w:asciiTheme="minorBidi" w:hAnsiTheme="minorBidi" w:cstheme="minorBidi"/>
          </w:rPr>
          <w:t>shall ensure that it receives all information relevant to the “Equipment record Card” or a computer print-out of all technical activities related to his Equipment.</w:t>
        </w:r>
      </w:moveTo>
    </w:p>
    <w:moveToRangeEnd w:id="262"/>
    <w:p w14:paraId="4D27EDF2" w14:textId="77777777" w:rsidR="000C57BE" w:rsidRPr="006E2F1A" w:rsidRDefault="000C57BE" w:rsidP="000C57BE">
      <w:pPr>
        <w:bidi w:val="0"/>
        <w:jc w:val="lowKashida"/>
        <w:rPr>
          <w:rFonts w:asciiTheme="minorBidi" w:hAnsiTheme="minorBidi" w:cstheme="minorBidi"/>
          <w:sz w:val="22"/>
          <w:szCs w:val="22"/>
        </w:rPr>
      </w:pPr>
    </w:p>
    <w:p w14:paraId="5DCA2989" w14:textId="77777777" w:rsidR="0072344E" w:rsidRPr="006E2F1A" w:rsidRDefault="0072344E" w:rsidP="0072344E">
      <w:pPr>
        <w:bidi w:val="0"/>
        <w:jc w:val="lowKashida"/>
        <w:rPr>
          <w:rFonts w:asciiTheme="minorBidi" w:hAnsiTheme="minorBidi" w:cstheme="minorBidi"/>
          <w:sz w:val="22"/>
          <w:szCs w:val="22"/>
        </w:rPr>
      </w:pPr>
    </w:p>
    <w:p w14:paraId="2586E6DC" w14:textId="63BF1303" w:rsidR="00D55E33" w:rsidRPr="006E2F1A" w:rsidRDefault="00D55E33" w:rsidP="00D55E33">
      <w:pPr>
        <w:pStyle w:val="Heading1"/>
        <w:keepNext w:val="0"/>
        <w:widowControl w:val="0"/>
        <w:tabs>
          <w:tab w:val="left" w:pos="851"/>
        </w:tabs>
        <w:rPr>
          <w:rFonts w:asciiTheme="minorBidi" w:hAnsiTheme="minorBidi" w:cstheme="minorBidi"/>
        </w:rPr>
      </w:pPr>
      <w:bookmarkStart w:id="284" w:name="_Toc215044344"/>
      <w:bookmarkStart w:id="285" w:name="_Toc90113657"/>
      <w:bookmarkStart w:id="286" w:name="_Toc89521739"/>
      <w:bookmarkStart w:id="287" w:name="_Ref27718129"/>
      <w:bookmarkStart w:id="288" w:name="_Ref27717420"/>
      <w:r w:rsidRPr="006E2F1A">
        <w:rPr>
          <w:rFonts w:asciiTheme="minorBidi" w:hAnsiTheme="minorBidi" w:cstheme="minorBidi"/>
          <w:u w:val="single"/>
        </w:rPr>
        <w:t xml:space="preserve">Article </w:t>
      </w:r>
      <w:ins w:id="289" w:author="LENA ESKERJIAN" w:date="2024-01-23T08:53:00Z">
        <w:r w:rsidR="000C57BE">
          <w:rPr>
            <w:rFonts w:asciiTheme="minorBidi" w:hAnsiTheme="minorBidi" w:cstheme="minorBidi"/>
            <w:b w:val="0"/>
            <w:bCs w:val="0"/>
          </w:rPr>
          <w:t>5</w:t>
        </w:r>
      </w:ins>
      <w:del w:id="290" w:author="LENA ESKERJIAN" w:date="2024-01-23T08:53:00Z">
        <w:r w:rsidR="000C126A" w:rsidRPr="006E2F1A" w:rsidDel="000C57BE">
          <w:rPr>
            <w:rFonts w:asciiTheme="minorBidi" w:hAnsiTheme="minorBidi" w:cstheme="minorBidi"/>
            <w:u w:val="single"/>
          </w:rPr>
          <w:delText>4</w:delText>
        </w:r>
        <w:r w:rsidRPr="006E2F1A" w:rsidDel="000C57BE">
          <w:rPr>
            <w:rFonts w:asciiTheme="minorBidi" w:hAnsiTheme="minorBidi" w:cstheme="minorBidi"/>
            <w:b w:val="0"/>
            <w:bCs w:val="0"/>
          </w:rPr>
          <w:tab/>
        </w:r>
      </w:del>
      <w:r w:rsidRPr="006E2F1A">
        <w:rPr>
          <w:rFonts w:asciiTheme="minorBidi" w:hAnsiTheme="minorBidi" w:cstheme="minorBidi"/>
        </w:rPr>
        <w:t>Force Majeure</w:t>
      </w:r>
      <w:bookmarkEnd w:id="284"/>
      <w:bookmarkEnd w:id="285"/>
      <w:bookmarkEnd w:id="286"/>
      <w:bookmarkEnd w:id="287"/>
      <w:bookmarkEnd w:id="288"/>
    </w:p>
    <w:p w14:paraId="4353447D" w14:textId="77777777" w:rsidR="00D55E33" w:rsidRPr="006E2F1A" w:rsidRDefault="00D55E33" w:rsidP="00D55E33">
      <w:pPr>
        <w:rPr>
          <w:rFonts w:asciiTheme="minorBidi" w:hAnsiTheme="minorBidi" w:cstheme="minorBidi"/>
          <w:sz w:val="22"/>
          <w:szCs w:val="22"/>
          <w:lang w:bidi="ar-LB"/>
        </w:rPr>
      </w:pPr>
    </w:p>
    <w:p w14:paraId="6C773C95" w14:textId="3AF26E45" w:rsidR="00D55E33" w:rsidRPr="00477E02" w:rsidRDefault="00301761" w:rsidP="00477E02">
      <w:pPr>
        <w:bidi w:val="0"/>
        <w:ind w:left="720" w:hanging="720"/>
        <w:rPr>
          <w:rFonts w:asciiTheme="minorBidi" w:hAnsiTheme="minorBidi" w:cstheme="minorBidi"/>
          <w:sz w:val="22"/>
          <w:szCs w:val="22"/>
        </w:rPr>
      </w:pPr>
      <w:bookmarkStart w:id="291" w:name="_Toc182990798"/>
      <w:bookmarkStart w:id="292" w:name="_Toc121113785"/>
      <w:ins w:id="293" w:author="LENA ESKERJIAN" w:date="2024-01-23T09:09:00Z">
        <w:r>
          <w:rPr>
            <w:rFonts w:asciiTheme="minorBidi" w:hAnsiTheme="minorBidi" w:cstheme="minorBidi"/>
            <w:sz w:val="22"/>
            <w:szCs w:val="22"/>
          </w:rPr>
          <w:t>5.1</w:t>
        </w:r>
        <w:r>
          <w:rPr>
            <w:rFonts w:asciiTheme="minorBidi" w:hAnsiTheme="minorBidi" w:cstheme="minorBidi"/>
            <w:sz w:val="22"/>
            <w:szCs w:val="22"/>
          </w:rPr>
          <w:tab/>
        </w:r>
      </w:ins>
      <w:del w:id="294" w:author="LENA ESKERJIAN" w:date="2024-01-23T09:09:00Z">
        <w:r w:rsidR="00477E02" w:rsidDel="00301761">
          <w:rPr>
            <w:rFonts w:asciiTheme="minorBidi" w:hAnsiTheme="minorBidi" w:cstheme="minorBidi"/>
            <w:sz w:val="22"/>
            <w:szCs w:val="22"/>
          </w:rPr>
          <w:delText>4.1</w:delText>
        </w:r>
        <w:r w:rsidR="00477E02" w:rsidDel="00301761">
          <w:rPr>
            <w:rFonts w:asciiTheme="minorBidi" w:hAnsiTheme="minorBidi" w:cstheme="minorBidi"/>
            <w:sz w:val="22"/>
            <w:szCs w:val="22"/>
          </w:rPr>
          <w:tab/>
        </w:r>
      </w:del>
      <w:r w:rsidR="00D55E33" w:rsidRPr="00477E02">
        <w:rPr>
          <w:rFonts w:asciiTheme="minorBidi" w:hAnsiTheme="minorBidi" w:cstheme="minorBidi"/>
          <w:sz w:val="22"/>
          <w:szCs w:val="22"/>
        </w:rPr>
        <w:t>“</w:t>
      </w:r>
      <w:r w:rsidR="00D55E33" w:rsidRPr="00477E02">
        <w:rPr>
          <w:rFonts w:asciiTheme="minorBidi" w:hAnsiTheme="minorBidi" w:cstheme="minorBidi"/>
          <w:b/>
          <w:bCs/>
          <w:sz w:val="22"/>
          <w:szCs w:val="22"/>
        </w:rPr>
        <w:t>Force Majeure Event</w:t>
      </w:r>
      <w:r w:rsidR="00D55E33" w:rsidRPr="00477E02">
        <w:rPr>
          <w:rFonts w:asciiTheme="minorBidi" w:hAnsiTheme="minorBidi" w:cstheme="minorBidi"/>
          <w:sz w:val="22"/>
          <w:szCs w:val="22"/>
        </w:rPr>
        <w:t>” means an unforeseeable, extraneous event beyond the control of a party (the “Affected Party”), its sub-contractors and its suppliers which is at the date of this Agreement unknown to, and cannot reasonably be anticipated by, that party.</w:t>
      </w:r>
    </w:p>
    <w:p w14:paraId="355C23C7" w14:textId="77777777" w:rsidR="00D55E33" w:rsidRPr="006E2F1A" w:rsidRDefault="00D55E33" w:rsidP="00477E02">
      <w:pPr>
        <w:bidi w:val="0"/>
        <w:ind w:left="540" w:hanging="540"/>
        <w:rPr>
          <w:rFonts w:asciiTheme="minorBidi" w:hAnsiTheme="minorBidi" w:cstheme="minorBidi"/>
          <w:sz w:val="22"/>
          <w:szCs w:val="22"/>
        </w:rPr>
      </w:pPr>
    </w:p>
    <w:p w14:paraId="2AD568AE" w14:textId="0006ECDA" w:rsidR="00D55E33" w:rsidRPr="006E2F1A" w:rsidRDefault="00301761" w:rsidP="00477E02">
      <w:pPr>
        <w:pStyle w:val="Heading2Contract"/>
        <w:spacing w:before="0" w:after="0"/>
        <w:ind w:left="720" w:hanging="720"/>
        <w:jc w:val="left"/>
        <w:rPr>
          <w:rFonts w:asciiTheme="minorBidi" w:hAnsiTheme="minorBidi" w:cstheme="minorBidi"/>
        </w:rPr>
      </w:pPr>
      <w:ins w:id="295" w:author="LENA ESKERJIAN" w:date="2024-01-23T09:09:00Z">
        <w:r>
          <w:rPr>
            <w:rFonts w:asciiTheme="minorBidi" w:hAnsiTheme="minorBidi" w:cstheme="minorBidi"/>
          </w:rPr>
          <w:t>5.2</w:t>
        </w:r>
        <w:r>
          <w:rPr>
            <w:rFonts w:asciiTheme="minorBidi" w:hAnsiTheme="minorBidi" w:cstheme="minorBidi"/>
          </w:rPr>
          <w:tab/>
        </w:r>
      </w:ins>
      <w:del w:id="296" w:author="LENA ESKERJIAN" w:date="2024-01-23T09:09:00Z">
        <w:r w:rsidR="00477E02" w:rsidDel="00301761">
          <w:rPr>
            <w:rFonts w:asciiTheme="minorBidi" w:hAnsiTheme="minorBidi" w:cstheme="minorBidi"/>
          </w:rPr>
          <w:delText>4.2</w:delText>
        </w:r>
        <w:r w:rsidR="00477E02" w:rsidDel="00301761">
          <w:rPr>
            <w:rFonts w:asciiTheme="minorBidi" w:hAnsiTheme="minorBidi" w:cstheme="minorBidi"/>
          </w:rPr>
          <w:tab/>
        </w:r>
      </w:del>
      <w:r w:rsidR="00D55E33" w:rsidRPr="006E2F1A">
        <w:rPr>
          <w:rFonts w:asciiTheme="minorBidi" w:hAnsiTheme="minorBidi" w:cstheme="minorBidi"/>
        </w:rPr>
        <w:t xml:space="preserve">In case an Affected Party is prevented, </w:t>
      </w:r>
      <w:proofErr w:type="gramStart"/>
      <w:r w:rsidR="00D55E33" w:rsidRPr="006E2F1A">
        <w:rPr>
          <w:rFonts w:asciiTheme="minorBidi" w:hAnsiTheme="minorBidi" w:cstheme="minorBidi"/>
        </w:rPr>
        <w:t>hindered</w:t>
      </w:r>
      <w:proofErr w:type="gramEnd"/>
      <w:r w:rsidR="00D55E33" w:rsidRPr="006E2F1A">
        <w:rPr>
          <w:rFonts w:asciiTheme="minorBidi" w:hAnsiTheme="minorBidi" w:cstheme="minorBidi"/>
        </w:rPr>
        <w:t xml:space="preserve"> or delayed from or in performing any of its obligations under this Agreement by a Force Majeure Event:</w:t>
      </w:r>
    </w:p>
    <w:p w14:paraId="0C099E30" w14:textId="77777777" w:rsidR="00F16F36" w:rsidRPr="006E2F1A" w:rsidRDefault="00F16F36" w:rsidP="00477E02">
      <w:pPr>
        <w:pStyle w:val="Heading2Contract"/>
        <w:spacing w:before="0" w:after="0"/>
        <w:jc w:val="left"/>
        <w:rPr>
          <w:rFonts w:asciiTheme="minorBidi" w:hAnsiTheme="minorBidi" w:cstheme="minorBidi"/>
        </w:rPr>
      </w:pPr>
    </w:p>
    <w:p w14:paraId="0248187B" w14:textId="33DBF3AA" w:rsidR="00D55E33" w:rsidRPr="006E2F1A" w:rsidRDefault="00301761" w:rsidP="00477E02">
      <w:pPr>
        <w:pStyle w:val="Heading3Text"/>
        <w:tabs>
          <w:tab w:val="left" w:pos="720"/>
        </w:tabs>
        <w:spacing w:before="0" w:after="0"/>
        <w:ind w:left="720" w:hanging="720"/>
        <w:jc w:val="left"/>
        <w:rPr>
          <w:rFonts w:asciiTheme="minorBidi" w:hAnsiTheme="minorBidi" w:cstheme="minorBidi"/>
        </w:rPr>
      </w:pPr>
      <w:ins w:id="297" w:author="LENA ESKERJIAN" w:date="2024-01-23T09:09:00Z">
        <w:r>
          <w:rPr>
            <w:rFonts w:asciiTheme="minorBidi" w:hAnsiTheme="minorBidi" w:cstheme="minorBidi"/>
          </w:rPr>
          <w:t>5.3</w:t>
        </w:r>
        <w:r>
          <w:rPr>
            <w:rFonts w:asciiTheme="minorBidi" w:hAnsiTheme="minorBidi" w:cstheme="minorBidi"/>
          </w:rPr>
          <w:tab/>
        </w:r>
      </w:ins>
      <w:del w:id="298" w:author="LENA ESKERJIAN" w:date="2024-01-23T09:09:00Z">
        <w:r w:rsidR="00477E02" w:rsidDel="00301761">
          <w:rPr>
            <w:rFonts w:asciiTheme="minorBidi" w:hAnsiTheme="minorBidi" w:cstheme="minorBidi"/>
          </w:rPr>
          <w:delText>4.3</w:delText>
        </w:r>
        <w:r w:rsidR="00477E02" w:rsidDel="00301761">
          <w:rPr>
            <w:rFonts w:asciiTheme="minorBidi" w:hAnsiTheme="minorBidi" w:cstheme="minorBidi"/>
          </w:rPr>
          <w:tab/>
        </w:r>
      </w:del>
      <w:r w:rsidR="00D55E33" w:rsidRPr="006E2F1A">
        <w:rPr>
          <w:rFonts w:asciiTheme="minorBidi" w:hAnsiTheme="minorBidi" w:cstheme="minorBidi"/>
        </w:rPr>
        <w:t>The Affected Party’s obligations under this Contract are suspended while the Force Majeure Event continues and to the extend that it is prevented, hindered or delayed; and</w:t>
      </w:r>
    </w:p>
    <w:p w14:paraId="22DFEA45" w14:textId="77777777" w:rsidR="00D55E33" w:rsidRPr="006E2F1A" w:rsidRDefault="00D55E33" w:rsidP="00477E02">
      <w:pPr>
        <w:pStyle w:val="Heading3Text"/>
        <w:spacing w:before="0" w:after="0"/>
        <w:ind w:left="0" w:firstLine="0"/>
        <w:jc w:val="left"/>
        <w:rPr>
          <w:rFonts w:asciiTheme="minorBidi" w:hAnsiTheme="minorBidi" w:cstheme="minorBidi"/>
        </w:rPr>
      </w:pPr>
    </w:p>
    <w:p w14:paraId="032B2CC5" w14:textId="1DDF817A" w:rsidR="00D55E33" w:rsidRPr="006E2F1A" w:rsidRDefault="00301761" w:rsidP="00477E02">
      <w:pPr>
        <w:pStyle w:val="Heading3Text"/>
        <w:tabs>
          <w:tab w:val="left" w:pos="-1440"/>
        </w:tabs>
        <w:spacing w:before="0" w:after="0"/>
        <w:ind w:left="720" w:hanging="720"/>
        <w:jc w:val="left"/>
        <w:rPr>
          <w:rFonts w:asciiTheme="minorBidi" w:hAnsiTheme="minorBidi" w:cstheme="minorBidi"/>
        </w:rPr>
      </w:pPr>
      <w:ins w:id="299" w:author="LENA ESKERJIAN" w:date="2024-01-23T09:09:00Z">
        <w:r>
          <w:rPr>
            <w:rFonts w:asciiTheme="minorBidi" w:hAnsiTheme="minorBidi" w:cstheme="minorBidi"/>
          </w:rPr>
          <w:t>5.4</w:t>
        </w:r>
        <w:r>
          <w:rPr>
            <w:rFonts w:asciiTheme="minorBidi" w:hAnsiTheme="minorBidi" w:cstheme="minorBidi"/>
          </w:rPr>
          <w:tab/>
        </w:r>
      </w:ins>
      <w:del w:id="300" w:author="LENA ESKERJIAN" w:date="2024-01-23T09:09:00Z">
        <w:r w:rsidR="00477E02" w:rsidDel="00301761">
          <w:rPr>
            <w:rFonts w:asciiTheme="minorBidi" w:hAnsiTheme="minorBidi" w:cstheme="minorBidi"/>
          </w:rPr>
          <w:delText>4.4</w:delText>
        </w:r>
        <w:r w:rsidR="00477E02" w:rsidDel="00301761">
          <w:rPr>
            <w:rFonts w:asciiTheme="minorBidi" w:hAnsiTheme="minorBidi" w:cstheme="minorBidi"/>
          </w:rPr>
          <w:tab/>
        </w:r>
      </w:del>
      <w:r w:rsidR="00D55E33" w:rsidRPr="006E2F1A">
        <w:rPr>
          <w:rFonts w:asciiTheme="minorBidi" w:hAnsiTheme="minorBidi" w:cstheme="minorBidi"/>
        </w:rPr>
        <w:t>As soon as reasonably possible after the start of the Force Majeure Event, the Affected Party shall notify the other Party in writing of the Force Majeure Event, the date on which the Force Majeure Event started and the effects of the Force Majeure Event on its ability to perform its obligations under thisAgreement; and</w:t>
      </w:r>
    </w:p>
    <w:p w14:paraId="2A612190" w14:textId="77777777" w:rsidR="00D55E33" w:rsidRPr="006E2F1A" w:rsidRDefault="00D55E33" w:rsidP="00477E02">
      <w:pPr>
        <w:pStyle w:val="Heading3Text"/>
        <w:spacing w:before="0" w:after="0"/>
        <w:jc w:val="left"/>
        <w:rPr>
          <w:rFonts w:asciiTheme="minorBidi" w:hAnsiTheme="minorBidi" w:cstheme="minorBidi"/>
        </w:rPr>
      </w:pPr>
    </w:p>
    <w:p w14:paraId="6B515A4B" w14:textId="7E439704" w:rsidR="00D55E33" w:rsidRPr="006E2F1A" w:rsidRDefault="00301761" w:rsidP="00477E02">
      <w:pPr>
        <w:pStyle w:val="Heading3Text"/>
        <w:tabs>
          <w:tab w:val="left" w:pos="-1260"/>
        </w:tabs>
        <w:spacing w:before="0" w:after="0"/>
        <w:jc w:val="left"/>
        <w:rPr>
          <w:rFonts w:asciiTheme="minorBidi" w:hAnsiTheme="minorBidi" w:cstheme="minorBidi"/>
        </w:rPr>
      </w:pPr>
      <w:ins w:id="301" w:author="LENA ESKERJIAN" w:date="2024-01-23T09:09:00Z">
        <w:r>
          <w:rPr>
            <w:rFonts w:asciiTheme="minorBidi" w:hAnsiTheme="minorBidi" w:cstheme="minorBidi"/>
          </w:rPr>
          <w:t>5.5</w:t>
        </w:r>
        <w:r>
          <w:rPr>
            <w:rFonts w:asciiTheme="minorBidi" w:hAnsiTheme="minorBidi" w:cstheme="minorBidi"/>
          </w:rPr>
          <w:tab/>
        </w:r>
      </w:ins>
      <w:del w:id="302" w:author="LENA ESKERJIAN" w:date="2024-01-23T09:09:00Z">
        <w:r w:rsidR="00477E02" w:rsidDel="00301761">
          <w:rPr>
            <w:rFonts w:asciiTheme="minorBidi" w:hAnsiTheme="minorBidi" w:cstheme="minorBidi"/>
          </w:rPr>
          <w:delText>4.5</w:delText>
        </w:r>
        <w:r w:rsidR="00477E02" w:rsidDel="00301761">
          <w:rPr>
            <w:rFonts w:asciiTheme="minorBidi" w:hAnsiTheme="minorBidi" w:cstheme="minorBidi"/>
          </w:rPr>
          <w:tab/>
        </w:r>
      </w:del>
      <w:r w:rsidR="00D55E33" w:rsidRPr="006E2F1A">
        <w:rPr>
          <w:rFonts w:asciiTheme="minorBidi" w:hAnsiTheme="minorBidi" w:cstheme="minorBidi"/>
        </w:rPr>
        <w:t xml:space="preserve">In case the Affected Party does not comply with Article </w:t>
      </w:r>
      <w:r w:rsidR="0072344E" w:rsidRPr="006E2F1A">
        <w:rPr>
          <w:rFonts w:asciiTheme="minorBidi" w:hAnsiTheme="minorBidi" w:cstheme="minorBidi"/>
        </w:rPr>
        <w:t>4</w:t>
      </w:r>
      <w:r w:rsidR="00D55E33" w:rsidRPr="006E2F1A">
        <w:rPr>
          <w:rFonts w:asciiTheme="minorBidi" w:hAnsiTheme="minorBidi" w:cstheme="minorBidi"/>
        </w:rPr>
        <w:t>.2.2 it forfeits its rights under this</w:t>
      </w:r>
      <w:r w:rsidR="00477E02">
        <w:rPr>
          <w:rFonts w:asciiTheme="minorBidi" w:hAnsiTheme="minorBidi" w:cstheme="minorBidi"/>
        </w:rPr>
        <w:t xml:space="preserve">  </w:t>
      </w:r>
      <w:r w:rsidR="00D55E33" w:rsidRPr="006E2F1A">
        <w:rPr>
          <w:rFonts w:asciiTheme="minorBidi" w:hAnsiTheme="minorBidi" w:cstheme="minorBidi"/>
        </w:rPr>
        <w:t>Article 5, ‘Force Majeure’; and</w:t>
      </w:r>
    </w:p>
    <w:p w14:paraId="2B01DCF1" w14:textId="77777777" w:rsidR="00D55E33" w:rsidRPr="006E2F1A" w:rsidRDefault="00D55E33" w:rsidP="00477E02">
      <w:pPr>
        <w:pStyle w:val="Heading3Text"/>
        <w:tabs>
          <w:tab w:val="left" w:pos="-1260"/>
        </w:tabs>
        <w:spacing w:before="0" w:after="0"/>
        <w:ind w:left="540" w:hanging="540"/>
        <w:jc w:val="left"/>
        <w:rPr>
          <w:rFonts w:asciiTheme="minorBidi" w:hAnsiTheme="minorBidi" w:cstheme="minorBidi"/>
        </w:rPr>
      </w:pPr>
    </w:p>
    <w:p w14:paraId="0185E066" w14:textId="79108316" w:rsidR="00D55E33" w:rsidRPr="006E2F1A" w:rsidRDefault="00301761" w:rsidP="00477E02">
      <w:pPr>
        <w:pStyle w:val="Heading3Text"/>
        <w:tabs>
          <w:tab w:val="left" w:pos="720"/>
        </w:tabs>
        <w:spacing w:before="0" w:after="0"/>
        <w:ind w:left="720" w:hanging="720"/>
        <w:jc w:val="left"/>
        <w:rPr>
          <w:rFonts w:asciiTheme="minorBidi" w:hAnsiTheme="minorBidi" w:cstheme="minorBidi"/>
        </w:rPr>
      </w:pPr>
      <w:ins w:id="303" w:author="LENA ESKERJIAN" w:date="2024-01-23T09:10:00Z">
        <w:r>
          <w:rPr>
            <w:rFonts w:asciiTheme="minorBidi" w:hAnsiTheme="minorBidi" w:cstheme="minorBidi"/>
          </w:rPr>
          <w:t>5.6</w:t>
        </w:r>
        <w:r>
          <w:rPr>
            <w:rFonts w:asciiTheme="minorBidi" w:hAnsiTheme="minorBidi" w:cstheme="minorBidi"/>
          </w:rPr>
          <w:tab/>
        </w:r>
      </w:ins>
      <w:del w:id="304" w:author="LENA ESKERJIAN" w:date="2024-01-23T09:09:00Z">
        <w:r w:rsidR="00477E02" w:rsidDel="00301761">
          <w:rPr>
            <w:rFonts w:asciiTheme="minorBidi" w:hAnsiTheme="minorBidi" w:cstheme="minorBidi"/>
          </w:rPr>
          <w:delText>4.6</w:delText>
        </w:r>
        <w:r w:rsidR="00477E02" w:rsidDel="00301761">
          <w:rPr>
            <w:rFonts w:asciiTheme="minorBidi" w:hAnsiTheme="minorBidi" w:cstheme="minorBidi"/>
          </w:rPr>
          <w:tab/>
        </w:r>
      </w:del>
      <w:r w:rsidR="00D55E33" w:rsidRPr="006E2F1A">
        <w:rPr>
          <w:rFonts w:asciiTheme="minorBidi" w:hAnsiTheme="minorBidi" w:cstheme="minorBidi"/>
        </w:rPr>
        <w:t>The Affected Party shall make all reasonable efforts to mitigate the Force Majeure Event on the performance of its obligations under this Contract; and</w:t>
      </w:r>
    </w:p>
    <w:p w14:paraId="6056EBFA" w14:textId="77777777" w:rsidR="00477E02" w:rsidRDefault="00477E02" w:rsidP="00477E02">
      <w:pPr>
        <w:pStyle w:val="Heading3Text"/>
        <w:tabs>
          <w:tab w:val="left" w:pos="720"/>
        </w:tabs>
        <w:spacing w:before="0" w:after="0"/>
        <w:ind w:left="0" w:firstLine="0"/>
        <w:jc w:val="left"/>
        <w:rPr>
          <w:rFonts w:asciiTheme="minorBidi" w:hAnsiTheme="minorBidi" w:cstheme="minorBidi"/>
        </w:rPr>
      </w:pPr>
    </w:p>
    <w:p w14:paraId="41705EC4" w14:textId="1DBCE10D" w:rsidR="00D55E33" w:rsidRPr="006E2F1A" w:rsidRDefault="00301761" w:rsidP="00477E02">
      <w:pPr>
        <w:pStyle w:val="Heading3Text"/>
        <w:tabs>
          <w:tab w:val="left" w:pos="720"/>
        </w:tabs>
        <w:spacing w:before="0" w:after="0"/>
        <w:ind w:left="720" w:hanging="720"/>
        <w:jc w:val="left"/>
        <w:rPr>
          <w:rFonts w:asciiTheme="minorBidi" w:hAnsiTheme="minorBidi" w:cstheme="minorBidi"/>
        </w:rPr>
      </w:pPr>
      <w:ins w:id="305" w:author="LENA ESKERJIAN" w:date="2024-01-23T09:10:00Z">
        <w:r>
          <w:rPr>
            <w:rFonts w:asciiTheme="minorBidi" w:hAnsiTheme="minorBidi" w:cstheme="minorBidi"/>
          </w:rPr>
          <w:t>5.7</w:t>
        </w:r>
        <w:r>
          <w:rPr>
            <w:rFonts w:asciiTheme="minorBidi" w:hAnsiTheme="minorBidi" w:cstheme="minorBidi"/>
          </w:rPr>
          <w:tab/>
        </w:r>
      </w:ins>
      <w:del w:id="306" w:author="LENA ESKERJIAN" w:date="2024-01-23T09:10:00Z">
        <w:r w:rsidR="00477E02" w:rsidDel="00301761">
          <w:rPr>
            <w:rFonts w:asciiTheme="minorBidi" w:hAnsiTheme="minorBidi" w:cstheme="minorBidi"/>
          </w:rPr>
          <w:delText>4.7</w:delText>
        </w:r>
        <w:r w:rsidR="00477E02" w:rsidDel="00301761">
          <w:rPr>
            <w:rFonts w:asciiTheme="minorBidi" w:hAnsiTheme="minorBidi" w:cstheme="minorBidi"/>
          </w:rPr>
          <w:tab/>
        </w:r>
      </w:del>
      <w:r w:rsidR="00D55E33" w:rsidRPr="006E2F1A">
        <w:rPr>
          <w:rFonts w:asciiTheme="minorBidi" w:hAnsiTheme="minorBidi" w:cstheme="minorBidi"/>
        </w:rPr>
        <w:t>As soon as reasonably possible after the end of the Force Majeure Event the Affected Party shall notify the other Party in writing that the Force Majeure Event has ended and resume performance of its obligations under this Contract.</w:t>
      </w:r>
    </w:p>
    <w:bookmarkEnd w:id="291"/>
    <w:bookmarkEnd w:id="292"/>
    <w:p w14:paraId="0EF04FF3" w14:textId="77777777" w:rsidR="00D55E33" w:rsidRPr="006E2F1A" w:rsidRDefault="00D55E33" w:rsidP="00D55E33">
      <w:pPr>
        <w:tabs>
          <w:tab w:val="left" w:pos="540"/>
        </w:tabs>
        <w:bidi w:val="0"/>
        <w:ind w:left="540"/>
        <w:jc w:val="lowKashida"/>
        <w:rPr>
          <w:rFonts w:asciiTheme="minorBidi" w:hAnsiTheme="minorBidi" w:cstheme="minorBidi"/>
          <w:sz w:val="22"/>
          <w:szCs w:val="22"/>
          <w:lang w:bidi="ar-LB"/>
        </w:rPr>
      </w:pPr>
    </w:p>
    <w:p w14:paraId="7EC13F4F" w14:textId="77777777" w:rsidR="00487378" w:rsidRPr="006E2F1A" w:rsidRDefault="00487378" w:rsidP="00487378">
      <w:pPr>
        <w:bidi w:val="0"/>
        <w:jc w:val="lowKashida"/>
        <w:rPr>
          <w:rFonts w:asciiTheme="minorBidi" w:hAnsiTheme="minorBidi" w:cstheme="minorBidi"/>
          <w:b/>
          <w:bCs/>
          <w:sz w:val="22"/>
          <w:szCs w:val="22"/>
          <w:u w:val="single"/>
        </w:rPr>
      </w:pPr>
    </w:p>
    <w:p w14:paraId="5A81829B" w14:textId="6E7B37CA" w:rsidR="00395399" w:rsidRPr="006E2F1A" w:rsidDel="000C57BE" w:rsidRDefault="004C48C3" w:rsidP="00D55E33">
      <w:pPr>
        <w:bidi w:val="0"/>
        <w:jc w:val="lowKashida"/>
        <w:rPr>
          <w:moveFrom w:id="307" w:author="LENA ESKERJIAN" w:date="2024-01-23T08:53:00Z"/>
          <w:rFonts w:asciiTheme="minorBidi" w:hAnsiTheme="minorBidi" w:cstheme="minorBidi"/>
          <w:b/>
          <w:bCs/>
          <w:sz w:val="22"/>
          <w:szCs w:val="22"/>
        </w:rPr>
      </w:pPr>
      <w:moveFromRangeStart w:id="308" w:author="LENA ESKERJIAN" w:date="2024-01-23T08:53:00Z" w:name="move156892397"/>
      <w:moveFrom w:id="309" w:author="LENA ESKERJIAN" w:date="2024-01-23T08:53:00Z">
        <w:r w:rsidRPr="006E2F1A" w:rsidDel="000C57BE">
          <w:rPr>
            <w:rFonts w:asciiTheme="minorBidi" w:hAnsiTheme="minorBidi" w:cstheme="minorBidi"/>
            <w:b/>
            <w:bCs/>
            <w:sz w:val="22"/>
            <w:szCs w:val="22"/>
            <w:u w:val="single"/>
          </w:rPr>
          <w:lastRenderedPageBreak/>
          <w:t xml:space="preserve">Article </w:t>
        </w:r>
        <w:r w:rsidR="000C126A" w:rsidRPr="006E2F1A" w:rsidDel="000C57BE">
          <w:rPr>
            <w:rFonts w:asciiTheme="minorBidi" w:hAnsiTheme="minorBidi" w:cstheme="minorBidi"/>
            <w:b/>
            <w:bCs/>
            <w:sz w:val="22"/>
            <w:szCs w:val="22"/>
            <w:u w:val="single"/>
          </w:rPr>
          <w:t>5</w:t>
        </w:r>
        <w:r w:rsidR="00A1073D" w:rsidRPr="006E2F1A" w:rsidDel="000C57BE">
          <w:rPr>
            <w:rFonts w:asciiTheme="minorBidi" w:hAnsiTheme="minorBidi" w:cstheme="minorBidi"/>
            <w:b/>
            <w:bCs/>
            <w:sz w:val="22"/>
            <w:szCs w:val="22"/>
          </w:rPr>
          <w:tab/>
        </w:r>
        <w:r w:rsidR="00395399" w:rsidRPr="006E2F1A" w:rsidDel="000C57BE">
          <w:rPr>
            <w:rFonts w:asciiTheme="minorBidi" w:hAnsiTheme="minorBidi" w:cstheme="minorBidi"/>
            <w:b/>
            <w:bCs/>
            <w:sz w:val="22"/>
            <w:szCs w:val="22"/>
          </w:rPr>
          <w:t>Customer Obligations</w:t>
        </w:r>
      </w:moveFrom>
    </w:p>
    <w:p w14:paraId="357C5903" w14:textId="0818271D" w:rsidR="00395399" w:rsidRPr="006E2F1A" w:rsidDel="000C57BE" w:rsidRDefault="00395399" w:rsidP="00576E2F">
      <w:pPr>
        <w:bidi w:val="0"/>
        <w:jc w:val="lowKashida"/>
        <w:rPr>
          <w:moveFrom w:id="310" w:author="LENA ESKERJIAN" w:date="2024-01-23T08:53:00Z"/>
          <w:rFonts w:asciiTheme="minorBidi" w:hAnsiTheme="minorBidi" w:cstheme="minorBidi"/>
          <w:sz w:val="22"/>
          <w:szCs w:val="22"/>
        </w:rPr>
      </w:pPr>
    </w:p>
    <w:p w14:paraId="6F77D07C" w14:textId="218BA9E8" w:rsidR="002C3EED" w:rsidRPr="006E2F1A" w:rsidDel="000C57BE" w:rsidRDefault="00D0263F" w:rsidP="00477E02">
      <w:pPr>
        <w:bidi w:val="0"/>
        <w:ind w:left="540" w:hanging="540"/>
        <w:jc w:val="lowKashida"/>
        <w:rPr>
          <w:moveFrom w:id="311" w:author="LENA ESKERJIAN" w:date="2024-01-23T08:53:00Z"/>
          <w:rFonts w:asciiTheme="minorBidi" w:hAnsiTheme="minorBidi" w:cstheme="minorBidi"/>
          <w:sz w:val="22"/>
          <w:szCs w:val="22"/>
        </w:rPr>
      </w:pPr>
      <w:moveFrom w:id="312" w:author="LENA ESKERJIAN" w:date="2024-01-23T08:53:00Z">
        <w:r w:rsidRPr="006E2F1A" w:rsidDel="000C57BE">
          <w:rPr>
            <w:rFonts w:asciiTheme="minorBidi" w:hAnsiTheme="minorBidi" w:cstheme="minorBidi"/>
            <w:sz w:val="22"/>
            <w:szCs w:val="22"/>
          </w:rPr>
          <w:t>5.1</w:t>
        </w:r>
        <w:r w:rsidRPr="006E2F1A" w:rsidDel="000C57BE">
          <w:rPr>
            <w:rFonts w:asciiTheme="minorBidi" w:hAnsiTheme="minorBidi" w:cstheme="minorBidi"/>
            <w:sz w:val="22"/>
            <w:szCs w:val="22"/>
          </w:rPr>
          <w:tab/>
        </w:r>
        <w:r w:rsidR="002C3EED" w:rsidRPr="006E2F1A" w:rsidDel="000C57BE">
          <w:rPr>
            <w:rFonts w:asciiTheme="minorBidi" w:hAnsiTheme="minorBidi" w:cstheme="minorBidi"/>
            <w:sz w:val="22"/>
            <w:szCs w:val="22"/>
          </w:rPr>
          <w:t>Equipment for maintenance or repair related to regional stores will be delivered to HQs building (Parallel or Pine) by MIC1 unless it is necessary to check the failure reason on-site. In such cases, the supplier should personally visit the related store.</w:t>
        </w:r>
      </w:moveFrom>
    </w:p>
    <w:p w14:paraId="4F7AD04C" w14:textId="0601E30E" w:rsidR="002C3EED" w:rsidRPr="006E2F1A" w:rsidDel="000C57BE" w:rsidRDefault="002C3EED" w:rsidP="002C3EED">
      <w:pPr>
        <w:bidi w:val="0"/>
        <w:jc w:val="lowKashida"/>
        <w:rPr>
          <w:moveFrom w:id="313" w:author="LENA ESKERJIAN" w:date="2024-01-23T08:53:00Z"/>
          <w:rFonts w:asciiTheme="minorBidi" w:hAnsiTheme="minorBidi" w:cstheme="minorBidi"/>
          <w:sz w:val="22"/>
          <w:szCs w:val="22"/>
        </w:rPr>
      </w:pPr>
    </w:p>
    <w:p w14:paraId="7E6FA6B9" w14:textId="5A9DC0BF" w:rsidR="00395399" w:rsidRPr="006E2F1A" w:rsidDel="000C57BE" w:rsidRDefault="00D0263F" w:rsidP="001F4A17">
      <w:pPr>
        <w:pStyle w:val="BodyText"/>
        <w:ind w:left="540" w:hanging="540"/>
        <w:rPr>
          <w:moveFrom w:id="314" w:author="LENA ESKERJIAN" w:date="2024-01-23T08:53:00Z"/>
          <w:rFonts w:asciiTheme="minorBidi" w:hAnsiTheme="minorBidi" w:cstheme="minorBidi"/>
        </w:rPr>
      </w:pPr>
      <w:moveFrom w:id="315" w:author="LENA ESKERJIAN" w:date="2024-01-23T08:53:00Z">
        <w:r w:rsidRPr="006E2F1A" w:rsidDel="000C57BE">
          <w:rPr>
            <w:rFonts w:asciiTheme="minorBidi" w:hAnsiTheme="minorBidi" w:cstheme="minorBidi"/>
          </w:rPr>
          <w:t>5.2</w:t>
        </w:r>
        <w:r w:rsidRPr="006E2F1A" w:rsidDel="000C57BE">
          <w:rPr>
            <w:rFonts w:asciiTheme="minorBidi" w:hAnsiTheme="minorBidi" w:cstheme="minorBidi"/>
          </w:rPr>
          <w:tab/>
        </w:r>
        <w:r w:rsidR="00395399" w:rsidRPr="006E2F1A" w:rsidDel="000C57BE">
          <w:rPr>
            <w:rFonts w:asciiTheme="minorBidi" w:hAnsiTheme="minorBidi" w:cstheme="minorBidi"/>
          </w:rPr>
          <w:t xml:space="preserve">The Customer shall notify the </w:t>
        </w:r>
        <w:r w:rsidR="0041060C" w:rsidRPr="006E2F1A" w:rsidDel="000C57BE">
          <w:rPr>
            <w:rFonts w:asciiTheme="minorBidi" w:hAnsiTheme="minorBidi" w:cstheme="minorBidi"/>
          </w:rPr>
          <w:t>Supplier</w:t>
        </w:r>
        <w:r w:rsidR="00395399" w:rsidRPr="006E2F1A" w:rsidDel="000C57BE">
          <w:rPr>
            <w:rFonts w:asciiTheme="minorBidi" w:hAnsiTheme="minorBidi" w:cstheme="minorBidi"/>
          </w:rPr>
          <w:t xml:space="preserve"> forthwith following a change in the location of the Equipment during the Maintenance period.</w:t>
        </w:r>
      </w:moveFrom>
    </w:p>
    <w:p w14:paraId="1C5BF0DC" w14:textId="70F8442A" w:rsidR="00395399" w:rsidRPr="006E2F1A" w:rsidDel="000C57BE" w:rsidRDefault="00395399" w:rsidP="00576E2F">
      <w:pPr>
        <w:pStyle w:val="BodyText"/>
        <w:ind w:left="360" w:hanging="360"/>
        <w:rPr>
          <w:moveFrom w:id="316" w:author="LENA ESKERJIAN" w:date="2024-01-23T08:53:00Z"/>
          <w:rFonts w:asciiTheme="minorBidi" w:hAnsiTheme="minorBidi" w:cstheme="minorBidi"/>
        </w:rPr>
      </w:pPr>
    </w:p>
    <w:p w14:paraId="0E33DFE6" w14:textId="02FB034B" w:rsidR="00395399" w:rsidRPr="006E2F1A" w:rsidDel="000C57BE" w:rsidRDefault="00D0263F" w:rsidP="001F4A17">
      <w:pPr>
        <w:pStyle w:val="BodyText"/>
        <w:ind w:left="540" w:hanging="540"/>
        <w:rPr>
          <w:moveFrom w:id="317" w:author="LENA ESKERJIAN" w:date="2024-01-23T08:53:00Z"/>
          <w:rFonts w:asciiTheme="minorBidi" w:hAnsiTheme="minorBidi" w:cstheme="minorBidi"/>
        </w:rPr>
      </w:pPr>
      <w:moveFrom w:id="318" w:author="LENA ESKERJIAN" w:date="2024-01-23T08:53:00Z">
        <w:r w:rsidRPr="006E2F1A" w:rsidDel="000C57BE">
          <w:rPr>
            <w:rFonts w:asciiTheme="minorBidi" w:hAnsiTheme="minorBidi" w:cstheme="minorBidi"/>
          </w:rPr>
          <w:t>5.3</w:t>
        </w:r>
        <w:r w:rsidRPr="006E2F1A" w:rsidDel="000C57BE">
          <w:rPr>
            <w:rFonts w:asciiTheme="minorBidi" w:hAnsiTheme="minorBidi" w:cstheme="minorBidi"/>
          </w:rPr>
          <w:tab/>
        </w:r>
        <w:r w:rsidR="00395399" w:rsidRPr="006E2F1A" w:rsidDel="000C57BE">
          <w:rPr>
            <w:rFonts w:asciiTheme="minorBidi" w:hAnsiTheme="minorBidi" w:cstheme="minorBidi"/>
          </w:rPr>
          <w:t>The Customer</w:t>
        </w:r>
        <w:r w:rsidR="00395399" w:rsidRPr="006E2F1A" w:rsidDel="000C57BE">
          <w:rPr>
            <w:rFonts w:asciiTheme="minorBidi" w:hAnsiTheme="minorBidi" w:cstheme="minorBidi"/>
            <w:b/>
            <w:bCs/>
          </w:rPr>
          <w:t xml:space="preserve"> </w:t>
        </w:r>
        <w:r w:rsidR="00E52AEC" w:rsidRPr="006E2F1A" w:rsidDel="000C57BE">
          <w:rPr>
            <w:rFonts w:asciiTheme="minorBidi" w:hAnsiTheme="minorBidi" w:cstheme="minorBidi"/>
          </w:rPr>
          <w:t>shall ensure that it</w:t>
        </w:r>
        <w:r w:rsidR="00395399" w:rsidRPr="006E2F1A" w:rsidDel="000C57BE">
          <w:rPr>
            <w:rFonts w:asciiTheme="minorBidi" w:hAnsiTheme="minorBidi" w:cstheme="minorBidi"/>
          </w:rPr>
          <w:t xml:space="preserve"> receives all information relevant to the “Equipment record Card” or a computer print</w:t>
        </w:r>
        <w:r w:rsidR="00D00AD0" w:rsidRPr="006E2F1A" w:rsidDel="000C57BE">
          <w:rPr>
            <w:rFonts w:asciiTheme="minorBidi" w:hAnsiTheme="minorBidi" w:cstheme="minorBidi"/>
          </w:rPr>
          <w:t>-</w:t>
        </w:r>
        <w:r w:rsidR="00395399" w:rsidRPr="006E2F1A" w:rsidDel="000C57BE">
          <w:rPr>
            <w:rFonts w:asciiTheme="minorBidi" w:hAnsiTheme="minorBidi" w:cstheme="minorBidi"/>
          </w:rPr>
          <w:t>out of all technical activities related to his Equipment.</w:t>
        </w:r>
      </w:moveFrom>
    </w:p>
    <w:moveFromRangeEnd w:id="308"/>
    <w:p w14:paraId="18120155" w14:textId="77777777" w:rsidR="005A41E6" w:rsidRPr="006E2F1A" w:rsidRDefault="005A41E6" w:rsidP="00D55E33">
      <w:pPr>
        <w:pStyle w:val="BodyText"/>
        <w:rPr>
          <w:rFonts w:asciiTheme="minorBidi" w:hAnsiTheme="minorBidi" w:cstheme="minorBidi"/>
        </w:rPr>
      </w:pPr>
    </w:p>
    <w:p w14:paraId="24D7A7F9" w14:textId="77777777" w:rsidR="005A41E6" w:rsidRPr="006E2F1A" w:rsidRDefault="005A41E6" w:rsidP="00D55E33">
      <w:pPr>
        <w:pStyle w:val="BodyText"/>
        <w:rPr>
          <w:rFonts w:asciiTheme="minorBidi" w:hAnsiTheme="minorBidi" w:cstheme="minorBidi"/>
        </w:rPr>
      </w:pPr>
    </w:p>
    <w:p w14:paraId="038D00D6" w14:textId="1137CD9D" w:rsidR="00395399" w:rsidRPr="006E2F1A" w:rsidRDefault="00395399" w:rsidP="00D55E33">
      <w:pPr>
        <w:pStyle w:val="BodyText"/>
        <w:rPr>
          <w:rFonts w:asciiTheme="minorBidi" w:hAnsiTheme="minorBidi" w:cstheme="minorBidi"/>
          <w:b/>
          <w:bCs/>
        </w:rPr>
      </w:pPr>
      <w:r w:rsidRPr="006E2F1A">
        <w:rPr>
          <w:rFonts w:asciiTheme="minorBidi" w:hAnsiTheme="minorBidi" w:cstheme="minorBidi"/>
          <w:b/>
          <w:bCs/>
          <w:u w:val="single"/>
        </w:rPr>
        <w:t xml:space="preserve">Article </w:t>
      </w:r>
      <w:r w:rsidR="000C126A" w:rsidRPr="006E2F1A">
        <w:rPr>
          <w:rFonts w:asciiTheme="minorBidi" w:hAnsiTheme="minorBidi" w:cstheme="minorBidi"/>
          <w:b/>
          <w:bCs/>
          <w:u w:val="single"/>
        </w:rPr>
        <w:t>6</w:t>
      </w:r>
      <w:r w:rsidR="00D55E33" w:rsidRPr="006E2F1A">
        <w:rPr>
          <w:rFonts w:asciiTheme="minorBidi" w:hAnsiTheme="minorBidi" w:cstheme="minorBidi"/>
          <w:b/>
          <w:bCs/>
        </w:rPr>
        <w:t xml:space="preserve"> </w:t>
      </w:r>
      <w:r w:rsidR="00E52AEC" w:rsidRPr="006E2F1A">
        <w:rPr>
          <w:rFonts w:asciiTheme="minorBidi" w:hAnsiTheme="minorBidi" w:cstheme="minorBidi"/>
          <w:b/>
          <w:bCs/>
        </w:rPr>
        <w:tab/>
      </w:r>
      <w:r w:rsidRPr="006E2F1A">
        <w:rPr>
          <w:rFonts w:asciiTheme="minorBidi" w:hAnsiTheme="minorBidi" w:cstheme="minorBidi"/>
          <w:b/>
          <w:bCs/>
        </w:rPr>
        <w:t xml:space="preserve">Annual </w:t>
      </w:r>
      <w:r w:rsidR="00231244" w:rsidRPr="006E2F1A">
        <w:rPr>
          <w:rFonts w:asciiTheme="minorBidi" w:hAnsiTheme="minorBidi" w:cstheme="minorBidi"/>
          <w:b/>
          <w:bCs/>
        </w:rPr>
        <w:t xml:space="preserve">Maintenance Fees </w:t>
      </w:r>
    </w:p>
    <w:p w14:paraId="5365D0FB" w14:textId="77777777" w:rsidR="00395399" w:rsidRPr="006E2F1A" w:rsidRDefault="00395399" w:rsidP="00576E2F">
      <w:pPr>
        <w:pStyle w:val="BodyText"/>
        <w:rPr>
          <w:rFonts w:asciiTheme="minorBidi" w:hAnsiTheme="minorBidi" w:cstheme="minorBidi"/>
        </w:rPr>
      </w:pPr>
    </w:p>
    <w:p w14:paraId="3C67EE59" w14:textId="65712283" w:rsidR="00395399" w:rsidRPr="006E2F1A" w:rsidRDefault="00395399">
      <w:pPr>
        <w:pStyle w:val="BodyText"/>
        <w:rPr>
          <w:rFonts w:asciiTheme="minorBidi" w:hAnsiTheme="minorBidi" w:cstheme="minorBidi"/>
        </w:rPr>
      </w:pPr>
      <w:r w:rsidRPr="006E2F1A">
        <w:rPr>
          <w:rFonts w:asciiTheme="minorBidi" w:hAnsiTheme="minorBidi" w:cstheme="minorBidi"/>
        </w:rPr>
        <w:t xml:space="preserve">The </w:t>
      </w:r>
      <w:r w:rsidR="0050662A" w:rsidRPr="006E2F1A">
        <w:rPr>
          <w:rFonts w:asciiTheme="minorBidi" w:hAnsiTheme="minorBidi" w:cstheme="minorBidi"/>
        </w:rPr>
        <w:t>a</w:t>
      </w:r>
      <w:r w:rsidR="00231244" w:rsidRPr="006E2F1A">
        <w:rPr>
          <w:rFonts w:asciiTheme="minorBidi" w:hAnsiTheme="minorBidi" w:cstheme="minorBidi"/>
        </w:rPr>
        <w:t>nnual maintenance</w:t>
      </w:r>
      <w:r w:rsidR="00E52AEC" w:rsidRPr="006E2F1A">
        <w:rPr>
          <w:rFonts w:asciiTheme="minorBidi" w:hAnsiTheme="minorBidi" w:cstheme="minorBidi"/>
        </w:rPr>
        <w:t xml:space="preserve"> fees are fixed at</w:t>
      </w:r>
      <w:r w:rsidR="00F9334F" w:rsidRPr="006E2F1A">
        <w:rPr>
          <w:rFonts w:asciiTheme="minorBidi" w:hAnsiTheme="minorBidi" w:cstheme="minorBidi"/>
        </w:rPr>
        <w:t xml:space="preserve"> </w:t>
      </w:r>
      <w:r w:rsidR="00C41FED" w:rsidRPr="006E2F1A">
        <w:rPr>
          <w:rFonts w:asciiTheme="minorBidi" w:hAnsiTheme="minorBidi" w:cstheme="minorBidi"/>
        </w:rPr>
        <w:t xml:space="preserve">USD </w:t>
      </w:r>
      <w:r w:rsidR="00D0263F" w:rsidRPr="006E2F1A">
        <w:rPr>
          <w:rFonts w:asciiTheme="minorBidi" w:hAnsiTheme="minorBidi" w:cstheme="minorBidi"/>
        </w:rPr>
        <w:t>XXXX</w:t>
      </w:r>
      <w:r w:rsidR="00D9537B" w:rsidRPr="006E2F1A">
        <w:rPr>
          <w:rFonts w:asciiTheme="minorBidi" w:hAnsiTheme="minorBidi" w:cstheme="minorBidi"/>
        </w:rPr>
        <w:t xml:space="preserve"> </w:t>
      </w:r>
      <w:r w:rsidR="006E2C09" w:rsidRPr="006E2F1A">
        <w:rPr>
          <w:rFonts w:asciiTheme="minorBidi" w:hAnsiTheme="minorBidi" w:cstheme="minorBidi"/>
        </w:rPr>
        <w:t>(</w:t>
      </w:r>
      <w:r w:rsidR="0032471F" w:rsidRPr="006E2F1A">
        <w:rPr>
          <w:rFonts w:asciiTheme="minorBidi" w:hAnsiTheme="minorBidi" w:cstheme="minorBidi"/>
          <w:strike/>
        </w:rPr>
        <w:t>T</w:t>
      </w:r>
      <w:r w:rsidR="00C41FED" w:rsidRPr="006E2F1A">
        <w:rPr>
          <w:rFonts w:asciiTheme="minorBidi" w:hAnsiTheme="minorBidi" w:cstheme="minorBidi"/>
          <w:strike/>
        </w:rPr>
        <w:t>wo Thousand</w:t>
      </w:r>
      <w:r w:rsidR="00C41FED" w:rsidRPr="006E2F1A">
        <w:rPr>
          <w:rFonts w:asciiTheme="minorBidi" w:hAnsiTheme="minorBidi" w:cstheme="minorBidi"/>
        </w:rPr>
        <w:t xml:space="preserve"> </w:t>
      </w:r>
      <w:r w:rsidR="00C22025" w:rsidRPr="006E2F1A">
        <w:rPr>
          <w:rFonts w:asciiTheme="minorBidi" w:hAnsiTheme="minorBidi" w:cstheme="minorBidi"/>
        </w:rPr>
        <w:t>US dollars)</w:t>
      </w:r>
      <w:r w:rsidR="0032471F" w:rsidRPr="006E2F1A">
        <w:rPr>
          <w:rFonts w:asciiTheme="minorBidi" w:hAnsiTheme="minorBidi" w:cstheme="minorBidi"/>
        </w:rPr>
        <w:t xml:space="preserve"> </w:t>
      </w:r>
      <w:r w:rsidR="00264C07" w:rsidRPr="006E2F1A">
        <w:rPr>
          <w:rFonts w:asciiTheme="minorBidi" w:hAnsiTheme="minorBidi" w:cstheme="minorBidi"/>
        </w:rPr>
        <w:t>excluding VAT</w:t>
      </w:r>
      <w:r w:rsidR="006E2C09" w:rsidRPr="006E2F1A">
        <w:rPr>
          <w:rFonts w:asciiTheme="minorBidi" w:hAnsiTheme="minorBidi" w:cstheme="minorBidi"/>
        </w:rPr>
        <w:t xml:space="preserve"> for the services mentioned </w:t>
      </w:r>
      <w:r w:rsidR="00D9537B" w:rsidRPr="006E2F1A">
        <w:rPr>
          <w:rFonts w:asciiTheme="minorBidi" w:hAnsiTheme="minorBidi" w:cstheme="minorBidi"/>
        </w:rPr>
        <w:t xml:space="preserve">in </w:t>
      </w:r>
      <w:r w:rsidR="006E2C09" w:rsidRPr="006E2F1A">
        <w:rPr>
          <w:rFonts w:asciiTheme="minorBidi" w:hAnsiTheme="minorBidi" w:cstheme="minorBidi"/>
        </w:rPr>
        <w:t>A</w:t>
      </w:r>
      <w:r w:rsidR="00D9537B" w:rsidRPr="006E2F1A">
        <w:rPr>
          <w:rFonts w:asciiTheme="minorBidi" w:hAnsiTheme="minorBidi" w:cstheme="minorBidi"/>
        </w:rPr>
        <w:t>rticle 1</w:t>
      </w:r>
      <w:r w:rsidR="00D148C3" w:rsidRPr="006E2F1A">
        <w:rPr>
          <w:rFonts w:asciiTheme="minorBidi" w:hAnsiTheme="minorBidi" w:cstheme="minorBidi"/>
        </w:rPr>
        <w:t xml:space="preserve"> to be paid</w:t>
      </w:r>
      <w:r w:rsidR="00C22025" w:rsidRPr="006E2F1A">
        <w:rPr>
          <w:rFonts w:asciiTheme="minorBidi" w:hAnsiTheme="minorBidi" w:cstheme="minorBidi"/>
        </w:rPr>
        <w:t xml:space="preserve"> </w:t>
      </w:r>
      <w:r w:rsidR="00C41FED" w:rsidRPr="006E2F1A">
        <w:rPr>
          <w:rFonts w:asciiTheme="minorBidi" w:hAnsiTheme="minorBidi" w:cstheme="minorBidi"/>
        </w:rPr>
        <w:t xml:space="preserve">100% cash </w:t>
      </w:r>
      <w:r w:rsidR="00C22025" w:rsidRPr="006E2F1A">
        <w:rPr>
          <w:rFonts w:asciiTheme="minorBidi" w:hAnsiTheme="minorBidi" w:cstheme="minorBidi"/>
        </w:rPr>
        <w:t xml:space="preserve">in LBP, </w:t>
      </w:r>
      <w:r w:rsidR="00C41FED" w:rsidRPr="006E2F1A">
        <w:rPr>
          <w:rFonts w:asciiTheme="minorBidi" w:hAnsiTheme="minorBidi" w:cstheme="minorBidi"/>
        </w:rPr>
        <w:t>on market rate upon contract signature and invoice receipt</w:t>
      </w:r>
      <w:r w:rsidR="00C22025" w:rsidRPr="006E2F1A">
        <w:rPr>
          <w:rFonts w:asciiTheme="minorBidi" w:hAnsiTheme="minorBidi" w:cstheme="minorBidi"/>
        </w:rPr>
        <w:t>.</w:t>
      </w:r>
    </w:p>
    <w:p w14:paraId="00639E9E" w14:textId="77777777" w:rsidR="004F6A84" w:rsidRPr="006E2F1A" w:rsidRDefault="004F6A84" w:rsidP="00D2403D">
      <w:pPr>
        <w:pStyle w:val="BodyText"/>
        <w:rPr>
          <w:rFonts w:asciiTheme="minorBidi" w:hAnsiTheme="minorBidi" w:cstheme="minorBidi"/>
        </w:rPr>
      </w:pPr>
    </w:p>
    <w:p w14:paraId="44BAA54D" w14:textId="77777777" w:rsidR="0072344E" w:rsidRPr="006E2F1A" w:rsidRDefault="0072344E" w:rsidP="00D55E33">
      <w:pPr>
        <w:pStyle w:val="BodyText"/>
        <w:rPr>
          <w:rFonts w:asciiTheme="minorBidi" w:hAnsiTheme="minorBidi" w:cstheme="minorBidi"/>
        </w:rPr>
      </w:pPr>
    </w:p>
    <w:p w14:paraId="08E9BAA6" w14:textId="7E288909" w:rsidR="00395399" w:rsidRPr="006E2F1A" w:rsidRDefault="00395399" w:rsidP="00D55E33">
      <w:pPr>
        <w:pStyle w:val="BodyText"/>
        <w:rPr>
          <w:rFonts w:asciiTheme="minorBidi" w:hAnsiTheme="minorBidi" w:cstheme="minorBidi"/>
        </w:rPr>
      </w:pPr>
      <w:r w:rsidRPr="006E2F1A">
        <w:rPr>
          <w:rFonts w:asciiTheme="minorBidi" w:hAnsiTheme="minorBidi" w:cstheme="minorBidi"/>
          <w:b/>
          <w:bCs/>
          <w:u w:val="single"/>
        </w:rPr>
        <w:t xml:space="preserve">Article </w:t>
      </w:r>
      <w:r w:rsidR="000C126A" w:rsidRPr="006E2F1A">
        <w:rPr>
          <w:rFonts w:asciiTheme="minorBidi" w:hAnsiTheme="minorBidi" w:cstheme="minorBidi"/>
          <w:b/>
          <w:bCs/>
          <w:u w:val="single"/>
        </w:rPr>
        <w:t>7</w:t>
      </w:r>
      <w:r w:rsidR="00E52AEC" w:rsidRPr="006E2F1A">
        <w:rPr>
          <w:rFonts w:asciiTheme="minorBidi" w:hAnsiTheme="minorBidi" w:cstheme="minorBidi"/>
        </w:rPr>
        <w:tab/>
      </w:r>
      <w:r w:rsidRPr="006E2F1A">
        <w:rPr>
          <w:rFonts w:asciiTheme="minorBidi" w:hAnsiTheme="minorBidi" w:cstheme="minorBidi"/>
          <w:b/>
          <w:bCs/>
        </w:rPr>
        <w:t>Entire Agreement</w:t>
      </w:r>
    </w:p>
    <w:p w14:paraId="09AA1B72" w14:textId="77777777" w:rsidR="00395399" w:rsidRPr="006E2F1A" w:rsidRDefault="00395399" w:rsidP="00576E2F">
      <w:pPr>
        <w:bidi w:val="0"/>
        <w:jc w:val="lowKashida"/>
        <w:rPr>
          <w:rFonts w:asciiTheme="minorBidi" w:hAnsiTheme="minorBidi" w:cstheme="minorBidi"/>
          <w:sz w:val="22"/>
          <w:szCs w:val="22"/>
        </w:rPr>
      </w:pPr>
    </w:p>
    <w:p w14:paraId="5DEB8D2C" w14:textId="0023FCEB" w:rsidR="00395399" w:rsidRPr="006E2F1A" w:rsidRDefault="008B7DAD" w:rsidP="00576E2F">
      <w:pPr>
        <w:pStyle w:val="BodyText"/>
        <w:rPr>
          <w:rFonts w:asciiTheme="minorBidi" w:hAnsiTheme="minorBidi" w:cstheme="minorBidi"/>
        </w:rPr>
      </w:pPr>
      <w:r w:rsidRPr="006E2F1A">
        <w:rPr>
          <w:rFonts w:asciiTheme="minorBidi" w:hAnsiTheme="minorBidi" w:cstheme="minorBidi"/>
        </w:rPr>
        <w:t>This a</w:t>
      </w:r>
      <w:r w:rsidR="00395399" w:rsidRPr="006E2F1A">
        <w:rPr>
          <w:rFonts w:asciiTheme="minorBidi" w:hAnsiTheme="minorBidi" w:cstheme="minorBidi"/>
        </w:rPr>
        <w:t xml:space="preserve">greement constitutes the entire agreement between the Customer and the </w:t>
      </w:r>
      <w:r w:rsidR="0041060C" w:rsidRPr="006E2F1A">
        <w:rPr>
          <w:rFonts w:asciiTheme="minorBidi" w:hAnsiTheme="minorBidi" w:cstheme="minorBidi"/>
        </w:rPr>
        <w:t>Supplier</w:t>
      </w:r>
      <w:r w:rsidR="00395399" w:rsidRPr="006E2F1A">
        <w:rPr>
          <w:rFonts w:asciiTheme="minorBidi" w:hAnsiTheme="minorBidi" w:cstheme="minorBidi"/>
        </w:rPr>
        <w:t xml:space="preserve"> and no representation, statement, condition </w:t>
      </w:r>
      <w:r w:rsidR="005018B7" w:rsidRPr="006E2F1A">
        <w:rPr>
          <w:rFonts w:asciiTheme="minorBidi" w:hAnsiTheme="minorBidi" w:cstheme="minorBidi"/>
        </w:rPr>
        <w:t>n</w:t>
      </w:r>
      <w:r w:rsidR="00395399" w:rsidRPr="006E2F1A">
        <w:rPr>
          <w:rFonts w:asciiTheme="minorBidi" w:hAnsiTheme="minorBidi" w:cstheme="minorBidi"/>
        </w:rPr>
        <w:t>or warranty, whether express</w:t>
      </w:r>
      <w:r w:rsidR="005018B7" w:rsidRPr="006E2F1A">
        <w:rPr>
          <w:rFonts w:asciiTheme="minorBidi" w:hAnsiTheme="minorBidi" w:cstheme="minorBidi"/>
        </w:rPr>
        <w:t>ed</w:t>
      </w:r>
      <w:r w:rsidR="00395399" w:rsidRPr="006E2F1A">
        <w:rPr>
          <w:rFonts w:asciiTheme="minorBidi" w:hAnsiTheme="minorBidi" w:cstheme="minorBidi"/>
        </w:rPr>
        <w:t xml:space="preserve"> or implied, </w:t>
      </w:r>
      <w:proofErr w:type="gramStart"/>
      <w:r w:rsidR="00395399" w:rsidRPr="006E2F1A">
        <w:rPr>
          <w:rFonts w:asciiTheme="minorBidi" w:hAnsiTheme="minorBidi" w:cstheme="minorBidi"/>
        </w:rPr>
        <w:t>statutory</w:t>
      </w:r>
      <w:proofErr w:type="gramEnd"/>
      <w:r w:rsidR="00395399" w:rsidRPr="006E2F1A">
        <w:rPr>
          <w:rFonts w:asciiTheme="minorBidi" w:hAnsiTheme="minorBidi" w:cstheme="minorBidi"/>
        </w:rPr>
        <w:t xml:space="preserve"> or ot</w:t>
      </w:r>
      <w:r w:rsidR="00E52AEC" w:rsidRPr="006E2F1A">
        <w:rPr>
          <w:rFonts w:asciiTheme="minorBidi" w:hAnsiTheme="minorBidi" w:cstheme="minorBidi"/>
        </w:rPr>
        <w:t>herwise, not contained in this a</w:t>
      </w:r>
      <w:r w:rsidR="00395399" w:rsidRPr="006E2F1A">
        <w:rPr>
          <w:rFonts w:asciiTheme="minorBidi" w:hAnsiTheme="minorBidi" w:cstheme="minorBidi"/>
        </w:rPr>
        <w:t xml:space="preserve">greement shall be binding on the </w:t>
      </w:r>
      <w:r w:rsidR="0041060C" w:rsidRPr="006E2F1A">
        <w:rPr>
          <w:rFonts w:asciiTheme="minorBidi" w:hAnsiTheme="minorBidi" w:cstheme="minorBidi"/>
        </w:rPr>
        <w:t>Supplier</w:t>
      </w:r>
      <w:r w:rsidR="00395399" w:rsidRPr="006E2F1A">
        <w:rPr>
          <w:rFonts w:asciiTheme="minorBidi" w:hAnsiTheme="minorBidi" w:cstheme="minorBidi"/>
        </w:rPr>
        <w:t xml:space="preserve">. No alternation, waiver </w:t>
      </w:r>
      <w:r w:rsidR="005018B7" w:rsidRPr="006E2F1A">
        <w:rPr>
          <w:rFonts w:asciiTheme="minorBidi" w:hAnsiTheme="minorBidi" w:cstheme="minorBidi"/>
        </w:rPr>
        <w:t>n</w:t>
      </w:r>
      <w:r w:rsidR="00395399" w:rsidRPr="006E2F1A">
        <w:rPr>
          <w:rFonts w:asciiTheme="minorBidi" w:hAnsiTheme="minorBidi" w:cstheme="minorBidi"/>
        </w:rPr>
        <w:t>or modificatio</w:t>
      </w:r>
      <w:r w:rsidR="00E52AEC" w:rsidRPr="006E2F1A">
        <w:rPr>
          <w:rFonts w:asciiTheme="minorBidi" w:hAnsiTheme="minorBidi" w:cstheme="minorBidi"/>
        </w:rPr>
        <w:t>n of the printed terms of this a</w:t>
      </w:r>
      <w:r w:rsidR="00395399" w:rsidRPr="006E2F1A">
        <w:rPr>
          <w:rFonts w:asciiTheme="minorBidi" w:hAnsiTheme="minorBidi" w:cstheme="minorBidi"/>
        </w:rPr>
        <w:t xml:space="preserve">greement shall be valid unless signed by a person </w:t>
      </w:r>
      <w:r w:rsidR="00E52AEC" w:rsidRPr="006E2F1A">
        <w:rPr>
          <w:rFonts w:asciiTheme="minorBidi" w:hAnsiTheme="minorBidi" w:cstheme="minorBidi"/>
        </w:rPr>
        <w:t xml:space="preserve">authorized by the </w:t>
      </w:r>
      <w:r w:rsidR="0041060C" w:rsidRPr="006E2F1A">
        <w:rPr>
          <w:rFonts w:asciiTheme="minorBidi" w:hAnsiTheme="minorBidi" w:cstheme="minorBidi"/>
        </w:rPr>
        <w:t>Supplier</w:t>
      </w:r>
      <w:r w:rsidR="00E52AEC" w:rsidRPr="006E2F1A">
        <w:rPr>
          <w:rFonts w:asciiTheme="minorBidi" w:hAnsiTheme="minorBidi" w:cstheme="minorBidi"/>
        </w:rPr>
        <w:t>. T</w:t>
      </w:r>
      <w:r w:rsidR="00395399" w:rsidRPr="006E2F1A">
        <w:rPr>
          <w:rFonts w:asciiTheme="minorBidi" w:hAnsiTheme="minorBidi" w:cstheme="minorBidi"/>
        </w:rPr>
        <w:t>he said terms shall prevail not withstanding any variance or conflict with the terms and conditions sought to be imposed by the Customer, and the Customer’s signature hereof shall be conclusive evidence thereof.</w:t>
      </w:r>
    </w:p>
    <w:p w14:paraId="3093C9FF" w14:textId="77777777" w:rsidR="00D23585" w:rsidRPr="006E2F1A" w:rsidRDefault="00D23585" w:rsidP="00576E2F">
      <w:pPr>
        <w:pStyle w:val="BodyText"/>
        <w:rPr>
          <w:rFonts w:asciiTheme="minorBidi" w:hAnsiTheme="minorBidi" w:cstheme="minorBidi"/>
        </w:rPr>
      </w:pPr>
    </w:p>
    <w:p w14:paraId="326FBE13" w14:textId="102849C7" w:rsidR="00B7690D" w:rsidRPr="006E2F1A" w:rsidRDefault="00B7690D" w:rsidP="00576E2F">
      <w:pPr>
        <w:pStyle w:val="BodyText"/>
        <w:rPr>
          <w:rFonts w:asciiTheme="minorBidi" w:hAnsiTheme="minorBidi" w:cstheme="minorBidi"/>
        </w:rPr>
      </w:pPr>
    </w:p>
    <w:p w14:paraId="49234B79" w14:textId="126AAD6B" w:rsidR="00D55E33" w:rsidRPr="006E2F1A" w:rsidRDefault="00D55E33" w:rsidP="00D55E33">
      <w:pPr>
        <w:bidi w:val="0"/>
        <w:jc w:val="lowKashida"/>
        <w:rPr>
          <w:rFonts w:asciiTheme="minorBidi" w:hAnsiTheme="minorBidi" w:cstheme="minorBidi"/>
          <w:b/>
          <w:bCs/>
          <w:sz w:val="22"/>
          <w:szCs w:val="22"/>
        </w:rPr>
      </w:pPr>
      <w:r w:rsidRPr="006E2F1A">
        <w:rPr>
          <w:rFonts w:asciiTheme="minorBidi" w:hAnsiTheme="minorBidi" w:cstheme="minorBidi"/>
          <w:b/>
          <w:bCs/>
          <w:sz w:val="22"/>
          <w:szCs w:val="22"/>
          <w:u w:val="single"/>
        </w:rPr>
        <w:t xml:space="preserve">Article </w:t>
      </w:r>
      <w:r w:rsidR="000C126A" w:rsidRPr="006E2F1A">
        <w:rPr>
          <w:rFonts w:asciiTheme="minorBidi" w:hAnsiTheme="minorBidi" w:cstheme="minorBidi"/>
          <w:b/>
          <w:bCs/>
          <w:sz w:val="22"/>
          <w:szCs w:val="22"/>
          <w:u w:val="single"/>
        </w:rPr>
        <w:t>8</w:t>
      </w:r>
      <w:r w:rsidRPr="006E2F1A">
        <w:rPr>
          <w:rFonts w:asciiTheme="minorBidi" w:hAnsiTheme="minorBidi" w:cstheme="minorBidi"/>
          <w:sz w:val="22"/>
          <w:szCs w:val="22"/>
        </w:rPr>
        <w:t xml:space="preserve"> </w:t>
      </w:r>
      <w:r w:rsidRPr="006E2F1A">
        <w:rPr>
          <w:rFonts w:asciiTheme="minorBidi" w:hAnsiTheme="minorBidi" w:cstheme="minorBidi"/>
          <w:sz w:val="22"/>
          <w:szCs w:val="22"/>
        </w:rPr>
        <w:tab/>
      </w:r>
      <w:r w:rsidRPr="006E2F1A">
        <w:rPr>
          <w:rFonts w:asciiTheme="minorBidi" w:hAnsiTheme="minorBidi" w:cstheme="minorBidi"/>
          <w:b/>
          <w:bCs/>
          <w:sz w:val="22"/>
          <w:szCs w:val="22"/>
        </w:rPr>
        <w:t>Confidentiality</w:t>
      </w:r>
    </w:p>
    <w:p w14:paraId="6A1346EF" w14:textId="77777777" w:rsidR="00D55E33" w:rsidRPr="006E2F1A" w:rsidRDefault="00D55E33" w:rsidP="00D55E33">
      <w:pPr>
        <w:bidi w:val="0"/>
        <w:jc w:val="lowKashida"/>
        <w:rPr>
          <w:rFonts w:asciiTheme="minorBidi" w:hAnsiTheme="minorBidi" w:cstheme="minorBidi"/>
          <w:b/>
          <w:bCs/>
          <w:sz w:val="22"/>
          <w:szCs w:val="22"/>
        </w:rPr>
      </w:pPr>
    </w:p>
    <w:p w14:paraId="009520D6" w14:textId="4AA6A89B" w:rsidR="00D55E33" w:rsidRPr="006E2F1A" w:rsidRDefault="00D55E33" w:rsidP="00D55E33">
      <w:pPr>
        <w:bidi w:val="0"/>
        <w:jc w:val="lowKashida"/>
        <w:rPr>
          <w:rFonts w:asciiTheme="minorBidi" w:hAnsiTheme="minorBidi" w:cstheme="minorBidi"/>
          <w:sz w:val="22"/>
          <w:szCs w:val="22"/>
          <w:lang w:bidi="ar-LB"/>
        </w:rPr>
      </w:pPr>
      <w:r w:rsidRPr="006E2F1A">
        <w:rPr>
          <w:rFonts w:asciiTheme="minorBidi" w:hAnsiTheme="minorBidi" w:cstheme="minorBidi"/>
          <w:sz w:val="22"/>
          <w:szCs w:val="22"/>
        </w:rPr>
        <w:t xml:space="preserve">The </w:t>
      </w:r>
      <w:r w:rsidR="0041060C" w:rsidRPr="006E2F1A">
        <w:rPr>
          <w:rFonts w:asciiTheme="minorBidi" w:hAnsiTheme="minorBidi" w:cstheme="minorBidi"/>
          <w:sz w:val="22"/>
          <w:szCs w:val="22"/>
        </w:rPr>
        <w:t>Supplier</w:t>
      </w:r>
      <w:r w:rsidRPr="006E2F1A">
        <w:rPr>
          <w:rFonts w:asciiTheme="minorBidi" w:hAnsiTheme="minorBidi" w:cstheme="minorBidi"/>
          <w:sz w:val="22"/>
          <w:szCs w:val="22"/>
        </w:rPr>
        <w:t xml:space="preserve"> commits itself to keep confidential, and not to divulge any information </w:t>
      </w:r>
      <w:r w:rsidR="009A677D" w:rsidRPr="006E2F1A">
        <w:rPr>
          <w:rFonts w:asciiTheme="minorBidi" w:hAnsiTheme="minorBidi" w:cstheme="minorBidi"/>
          <w:sz w:val="22"/>
          <w:szCs w:val="22"/>
        </w:rPr>
        <w:t>or documents</w:t>
      </w:r>
      <w:r w:rsidRPr="006E2F1A">
        <w:rPr>
          <w:rFonts w:asciiTheme="minorBidi" w:hAnsiTheme="minorBidi" w:cstheme="minorBidi"/>
          <w:sz w:val="22"/>
          <w:szCs w:val="22"/>
        </w:rPr>
        <w:t xml:space="preserve"> of any nature to which it can have access during the execution of the present Agreement. The confidentiality of the </w:t>
      </w:r>
      <w:r w:rsidR="0041060C" w:rsidRPr="006E2F1A">
        <w:rPr>
          <w:rFonts w:asciiTheme="minorBidi" w:hAnsiTheme="minorBidi" w:cstheme="minorBidi"/>
          <w:sz w:val="22"/>
          <w:szCs w:val="22"/>
        </w:rPr>
        <w:t>Supplier</w:t>
      </w:r>
      <w:r w:rsidRPr="006E2F1A">
        <w:rPr>
          <w:rFonts w:asciiTheme="minorBidi" w:hAnsiTheme="minorBidi" w:cstheme="minorBidi"/>
          <w:sz w:val="22"/>
          <w:szCs w:val="22"/>
        </w:rPr>
        <w:t>’s obligation in this Agreement shall survive the termination of this Agreement for a period of two (2) years.</w:t>
      </w:r>
      <w:r w:rsidRPr="006E2F1A">
        <w:rPr>
          <w:rFonts w:asciiTheme="minorBidi" w:hAnsiTheme="minorBidi" w:cstheme="minorBidi"/>
          <w:sz w:val="22"/>
          <w:szCs w:val="22"/>
          <w:lang w:bidi="ar-LB"/>
        </w:rPr>
        <w:t xml:space="preserve"> Nevertheless, this obligation shall neither be used against the Republic of </w:t>
      </w:r>
      <w:proofErr w:type="gramStart"/>
      <w:r w:rsidRPr="006E2F1A">
        <w:rPr>
          <w:rFonts w:asciiTheme="minorBidi" w:hAnsiTheme="minorBidi" w:cstheme="minorBidi"/>
          <w:sz w:val="22"/>
          <w:szCs w:val="22"/>
          <w:lang w:bidi="ar-LB"/>
        </w:rPr>
        <w:t>Lebanon</w:t>
      </w:r>
      <w:proofErr w:type="gramEnd"/>
      <w:r w:rsidRPr="006E2F1A">
        <w:rPr>
          <w:rFonts w:asciiTheme="minorBidi" w:hAnsiTheme="minorBidi" w:cstheme="minorBidi"/>
          <w:sz w:val="22"/>
          <w:szCs w:val="22"/>
          <w:lang w:bidi="ar-LB"/>
        </w:rPr>
        <w:t xml:space="preserve"> nor any person or entity designated by it.</w:t>
      </w:r>
    </w:p>
    <w:p w14:paraId="0AEB8270" w14:textId="77777777" w:rsidR="00B7690D" w:rsidRDefault="00B7690D" w:rsidP="00B7690D">
      <w:pPr>
        <w:bidi w:val="0"/>
        <w:jc w:val="lowKashida"/>
        <w:rPr>
          <w:rFonts w:asciiTheme="minorBidi" w:hAnsiTheme="minorBidi" w:cstheme="minorBidi"/>
          <w:sz w:val="22"/>
          <w:szCs w:val="22"/>
          <w:lang w:bidi="ar-LB"/>
        </w:rPr>
      </w:pPr>
    </w:p>
    <w:p w14:paraId="2A1A56D1" w14:textId="77777777" w:rsidR="00477E02" w:rsidRPr="006E2F1A" w:rsidRDefault="00477E02" w:rsidP="00477E02">
      <w:pPr>
        <w:bidi w:val="0"/>
        <w:jc w:val="lowKashida"/>
        <w:rPr>
          <w:rFonts w:asciiTheme="minorBidi" w:hAnsiTheme="minorBidi" w:cstheme="minorBidi"/>
          <w:sz w:val="22"/>
          <w:szCs w:val="22"/>
          <w:lang w:bidi="ar-LB"/>
        </w:rPr>
      </w:pPr>
    </w:p>
    <w:p w14:paraId="07F7B891" w14:textId="2023DF66" w:rsidR="00DF1B7E" w:rsidRPr="006E2F1A" w:rsidRDefault="00DF1B7E" w:rsidP="00DF1B7E">
      <w:pPr>
        <w:bidi w:val="0"/>
        <w:jc w:val="lowKashida"/>
        <w:rPr>
          <w:rFonts w:asciiTheme="minorBidi" w:hAnsiTheme="minorBidi" w:cstheme="minorBidi"/>
          <w:b/>
          <w:bCs/>
          <w:color w:val="000000" w:themeColor="text1"/>
          <w:sz w:val="22"/>
          <w:szCs w:val="22"/>
          <w:lang w:bidi="ar-LB"/>
        </w:rPr>
      </w:pPr>
      <w:r w:rsidRPr="006E2F1A">
        <w:rPr>
          <w:rFonts w:asciiTheme="minorBidi" w:hAnsiTheme="minorBidi" w:cstheme="minorBidi"/>
          <w:b/>
          <w:bCs/>
          <w:color w:val="000000" w:themeColor="text1"/>
          <w:sz w:val="22"/>
          <w:szCs w:val="22"/>
          <w:u w:val="single"/>
          <w:lang w:bidi="ar-LB"/>
        </w:rPr>
        <w:t xml:space="preserve">Article </w:t>
      </w:r>
      <w:r w:rsidR="000C126A" w:rsidRPr="006E2F1A">
        <w:rPr>
          <w:rFonts w:asciiTheme="minorBidi" w:hAnsiTheme="minorBidi" w:cstheme="minorBidi"/>
          <w:b/>
          <w:bCs/>
          <w:color w:val="000000" w:themeColor="text1"/>
          <w:sz w:val="22"/>
          <w:szCs w:val="22"/>
          <w:u w:val="single"/>
          <w:lang w:bidi="ar-LB"/>
        </w:rPr>
        <w:t>9</w:t>
      </w:r>
      <w:r w:rsidRPr="006E2F1A">
        <w:rPr>
          <w:rFonts w:asciiTheme="minorBidi" w:hAnsiTheme="minorBidi" w:cstheme="minorBidi"/>
          <w:color w:val="000000" w:themeColor="text1"/>
          <w:sz w:val="22"/>
          <w:szCs w:val="22"/>
          <w:lang w:bidi="ar-LB"/>
        </w:rPr>
        <w:tab/>
      </w:r>
      <w:r w:rsidRPr="006E2F1A">
        <w:rPr>
          <w:rFonts w:asciiTheme="minorBidi" w:hAnsiTheme="minorBidi" w:cstheme="minorBidi"/>
          <w:b/>
          <w:bCs/>
          <w:color w:val="000000" w:themeColor="text1"/>
          <w:sz w:val="22"/>
          <w:szCs w:val="22"/>
          <w:lang w:bidi="ar-LB"/>
        </w:rPr>
        <w:t xml:space="preserve">Anti - Corruption </w:t>
      </w:r>
    </w:p>
    <w:p w14:paraId="457036CB" w14:textId="77777777" w:rsidR="00DF1B7E" w:rsidRPr="006E2F1A" w:rsidRDefault="00DF1B7E" w:rsidP="00DF1B7E">
      <w:pPr>
        <w:bidi w:val="0"/>
        <w:jc w:val="lowKashida"/>
        <w:rPr>
          <w:rFonts w:asciiTheme="minorBidi" w:hAnsiTheme="minorBidi" w:cstheme="minorBidi"/>
          <w:color w:val="000000" w:themeColor="text1"/>
          <w:sz w:val="22"/>
          <w:szCs w:val="22"/>
          <w:lang w:bidi="ar-LB"/>
        </w:rPr>
      </w:pPr>
    </w:p>
    <w:p w14:paraId="7CF2D259" w14:textId="769F2E94" w:rsidR="00DF1B7E" w:rsidRPr="006E2F1A" w:rsidRDefault="00DF1B7E" w:rsidP="00DF1B7E">
      <w:pPr>
        <w:bidi w:val="0"/>
        <w:jc w:val="both"/>
        <w:rPr>
          <w:rFonts w:asciiTheme="minorBidi" w:hAnsiTheme="minorBidi" w:cstheme="minorBidi"/>
          <w:color w:val="000000" w:themeColor="text1"/>
          <w:sz w:val="22"/>
          <w:szCs w:val="22"/>
          <w:lang w:val="en-US"/>
        </w:rPr>
      </w:pPr>
      <w:r w:rsidRPr="006E2F1A">
        <w:rPr>
          <w:rFonts w:asciiTheme="minorBidi" w:hAnsiTheme="minorBidi" w:cstheme="minorBidi"/>
          <w:color w:val="000000" w:themeColor="text1"/>
          <w:sz w:val="22"/>
          <w:szCs w:val="22"/>
          <w:lang w:val="en-US"/>
        </w:rPr>
        <w:t xml:space="preserve">The Contractor is aware that paying or giving of anything of value, either directly or indirectly, by the </w:t>
      </w:r>
      <w:r w:rsidR="0041060C" w:rsidRPr="006E2F1A">
        <w:rPr>
          <w:rFonts w:asciiTheme="minorBidi" w:hAnsiTheme="minorBidi" w:cstheme="minorBidi"/>
          <w:color w:val="000000" w:themeColor="text1"/>
          <w:sz w:val="22"/>
          <w:szCs w:val="22"/>
          <w:lang w:val="en-US"/>
        </w:rPr>
        <w:t>Supplier</w:t>
      </w:r>
      <w:r w:rsidRPr="006E2F1A">
        <w:rPr>
          <w:rFonts w:asciiTheme="minorBidi" w:hAnsiTheme="minorBidi" w:cstheme="minorBidi"/>
          <w:color w:val="000000" w:themeColor="text1"/>
          <w:sz w:val="22"/>
          <w:szCs w:val="22"/>
          <w:lang w:val="en-US"/>
        </w:rPr>
        <w:t xml:space="preserve">, or any of its subsidiaries or affiliates, to an official of a government, or to any party for the purpose of influencing an act, or decision in their official capacity, or including them to use their influence with the government to assist MIC1, in obtaining or, retaining business for or with, or directing business to any person, is construed as corruption. The Contractor undertakes not to take any action which may be construed as corruption and to notify MIC1 if it becomes aware of any action which may be construed as corruption and to hold harmless and indemnify MIC1 for any losses, damages, fines, penalties whatsoever </w:t>
      </w:r>
      <w:r w:rsidRPr="006E2F1A">
        <w:rPr>
          <w:rFonts w:asciiTheme="minorBidi" w:hAnsiTheme="minorBidi" w:cstheme="minorBidi"/>
          <w:color w:val="000000" w:themeColor="text1"/>
          <w:sz w:val="22"/>
          <w:szCs w:val="22"/>
          <w:lang w:val="en-US"/>
        </w:rPr>
        <w:lastRenderedPageBreak/>
        <w:t>which MIC1 may suffer or incur arising out of or incidental to any such action and, in such case, MIC1 may terminate the Agreement at any time without notice or indemnity.</w:t>
      </w:r>
    </w:p>
    <w:p w14:paraId="6B1124E8" w14:textId="77777777" w:rsidR="000C126A" w:rsidRPr="006E2F1A" w:rsidRDefault="000C126A" w:rsidP="00DF1B7E">
      <w:pPr>
        <w:pStyle w:val="BodyText"/>
        <w:rPr>
          <w:rFonts w:asciiTheme="minorBidi" w:hAnsiTheme="minorBidi" w:cstheme="minorBidi"/>
          <w:b/>
          <w:bCs/>
          <w:u w:val="single"/>
        </w:rPr>
      </w:pPr>
    </w:p>
    <w:p w14:paraId="7F4ED9B5" w14:textId="77777777" w:rsidR="000C126A" w:rsidRPr="006E2F1A" w:rsidRDefault="000C126A" w:rsidP="00DF1B7E">
      <w:pPr>
        <w:pStyle w:val="BodyText"/>
        <w:rPr>
          <w:rFonts w:asciiTheme="minorBidi" w:hAnsiTheme="minorBidi" w:cstheme="minorBidi"/>
          <w:b/>
          <w:bCs/>
          <w:u w:val="single"/>
        </w:rPr>
      </w:pPr>
    </w:p>
    <w:p w14:paraId="2ECACEE5" w14:textId="01CDD5F1" w:rsidR="00395399" w:rsidRPr="006E2F1A" w:rsidRDefault="00395399" w:rsidP="00DF1B7E">
      <w:pPr>
        <w:pStyle w:val="BodyText"/>
        <w:rPr>
          <w:rFonts w:asciiTheme="minorBidi" w:hAnsiTheme="minorBidi" w:cstheme="minorBidi"/>
          <w:b/>
          <w:bCs/>
        </w:rPr>
      </w:pPr>
      <w:r w:rsidRPr="006E2F1A">
        <w:rPr>
          <w:rFonts w:asciiTheme="minorBidi" w:hAnsiTheme="minorBidi" w:cstheme="minorBidi"/>
          <w:b/>
          <w:bCs/>
          <w:u w:val="single"/>
        </w:rPr>
        <w:t xml:space="preserve">Article </w:t>
      </w:r>
      <w:r w:rsidR="000C126A" w:rsidRPr="006E2F1A">
        <w:rPr>
          <w:rFonts w:asciiTheme="minorBidi" w:hAnsiTheme="minorBidi" w:cstheme="minorBidi"/>
          <w:b/>
          <w:bCs/>
          <w:u w:val="single"/>
        </w:rPr>
        <w:t>10</w:t>
      </w:r>
      <w:r w:rsidR="00DF1B7E" w:rsidRPr="006E2F1A">
        <w:rPr>
          <w:rFonts w:asciiTheme="minorBidi" w:hAnsiTheme="minorBidi" w:cstheme="minorBidi"/>
        </w:rPr>
        <w:t xml:space="preserve"> </w:t>
      </w:r>
      <w:r w:rsidR="00E52AEC" w:rsidRPr="006E2F1A">
        <w:rPr>
          <w:rFonts w:asciiTheme="minorBidi" w:hAnsiTheme="minorBidi" w:cstheme="minorBidi"/>
        </w:rPr>
        <w:tab/>
      </w:r>
      <w:r w:rsidRPr="006E2F1A">
        <w:rPr>
          <w:rFonts w:asciiTheme="minorBidi" w:hAnsiTheme="minorBidi" w:cstheme="minorBidi"/>
          <w:b/>
          <w:bCs/>
        </w:rPr>
        <w:t>Assignment</w:t>
      </w:r>
    </w:p>
    <w:p w14:paraId="356FF74A" w14:textId="77777777" w:rsidR="00395399" w:rsidRPr="006E2F1A" w:rsidRDefault="00395399" w:rsidP="00576E2F">
      <w:pPr>
        <w:bidi w:val="0"/>
        <w:jc w:val="lowKashida"/>
        <w:rPr>
          <w:rFonts w:asciiTheme="minorBidi" w:hAnsiTheme="minorBidi" w:cstheme="minorBidi"/>
          <w:sz w:val="22"/>
          <w:szCs w:val="22"/>
        </w:rPr>
      </w:pPr>
    </w:p>
    <w:p w14:paraId="6EE3EAF4" w14:textId="224F4A90" w:rsidR="000C126A" w:rsidRPr="006E2F1A" w:rsidRDefault="00DF1B7E" w:rsidP="000C126A">
      <w:pPr>
        <w:bidi w:val="0"/>
        <w:ind w:left="540" w:hanging="540"/>
        <w:jc w:val="lowKashida"/>
        <w:rPr>
          <w:rFonts w:asciiTheme="minorBidi" w:hAnsiTheme="minorBidi" w:cstheme="minorBidi"/>
          <w:sz w:val="22"/>
          <w:szCs w:val="22"/>
        </w:rPr>
      </w:pPr>
      <w:r w:rsidRPr="006E2F1A">
        <w:rPr>
          <w:rFonts w:asciiTheme="minorBidi" w:hAnsiTheme="minorBidi" w:cstheme="minorBidi"/>
          <w:sz w:val="22"/>
          <w:szCs w:val="22"/>
        </w:rPr>
        <w:t>11</w:t>
      </w:r>
      <w:r w:rsidR="00E52AEC" w:rsidRPr="006E2F1A">
        <w:rPr>
          <w:rFonts w:asciiTheme="minorBidi" w:hAnsiTheme="minorBidi" w:cstheme="minorBidi"/>
          <w:sz w:val="22"/>
          <w:szCs w:val="22"/>
        </w:rPr>
        <w:t>.1</w:t>
      </w:r>
      <w:r w:rsidR="00E52AEC" w:rsidRPr="006E2F1A">
        <w:rPr>
          <w:rFonts w:asciiTheme="minorBidi" w:hAnsiTheme="minorBidi" w:cstheme="minorBidi"/>
          <w:sz w:val="22"/>
          <w:szCs w:val="22"/>
        </w:rPr>
        <w:tab/>
      </w:r>
      <w:r w:rsidR="00395399" w:rsidRPr="006E2F1A">
        <w:rPr>
          <w:rFonts w:asciiTheme="minorBidi" w:hAnsiTheme="minorBidi" w:cstheme="minorBidi"/>
          <w:sz w:val="22"/>
          <w:szCs w:val="22"/>
        </w:rPr>
        <w:t>T</w:t>
      </w:r>
      <w:r w:rsidR="00E52AEC" w:rsidRPr="006E2F1A">
        <w:rPr>
          <w:rFonts w:asciiTheme="minorBidi" w:hAnsiTheme="minorBidi" w:cstheme="minorBidi"/>
          <w:sz w:val="22"/>
          <w:szCs w:val="22"/>
        </w:rPr>
        <w:t>he Customer has, under a fifteen</w:t>
      </w:r>
      <w:r w:rsidR="00BE47F4" w:rsidRPr="006E2F1A">
        <w:rPr>
          <w:rFonts w:asciiTheme="minorBidi" w:hAnsiTheme="minorBidi" w:cstheme="minorBidi"/>
          <w:sz w:val="22"/>
          <w:szCs w:val="22"/>
        </w:rPr>
        <w:t xml:space="preserve"> </w:t>
      </w:r>
      <w:r w:rsidR="005018B7" w:rsidRPr="006E2F1A">
        <w:rPr>
          <w:rFonts w:asciiTheme="minorBidi" w:hAnsiTheme="minorBidi" w:cstheme="minorBidi"/>
          <w:sz w:val="22"/>
          <w:szCs w:val="22"/>
        </w:rPr>
        <w:t>(15)-day-</w:t>
      </w:r>
      <w:r w:rsidR="00395399" w:rsidRPr="006E2F1A">
        <w:rPr>
          <w:rFonts w:asciiTheme="minorBidi" w:hAnsiTheme="minorBidi" w:cstheme="minorBidi"/>
          <w:sz w:val="22"/>
          <w:szCs w:val="22"/>
        </w:rPr>
        <w:t>notice delive</w:t>
      </w:r>
      <w:r w:rsidR="00101CBF" w:rsidRPr="006E2F1A">
        <w:rPr>
          <w:rFonts w:asciiTheme="minorBidi" w:hAnsiTheme="minorBidi" w:cstheme="minorBidi"/>
          <w:sz w:val="22"/>
          <w:szCs w:val="22"/>
        </w:rPr>
        <w:t>red either by a</w:t>
      </w:r>
      <w:r w:rsidR="00395399" w:rsidRPr="006E2F1A">
        <w:rPr>
          <w:rFonts w:asciiTheme="minorBidi" w:hAnsiTheme="minorBidi" w:cstheme="minorBidi"/>
          <w:sz w:val="22"/>
          <w:szCs w:val="22"/>
        </w:rPr>
        <w:t xml:space="preserve"> </w:t>
      </w:r>
      <w:r w:rsidR="00101CBF" w:rsidRPr="006E2F1A">
        <w:rPr>
          <w:rFonts w:asciiTheme="minorBidi" w:hAnsiTheme="minorBidi" w:cstheme="minorBidi"/>
          <w:sz w:val="22"/>
          <w:szCs w:val="22"/>
        </w:rPr>
        <w:t>register</w:t>
      </w:r>
      <w:r w:rsidR="00395399" w:rsidRPr="006E2F1A">
        <w:rPr>
          <w:rFonts w:asciiTheme="minorBidi" w:hAnsiTheme="minorBidi" w:cstheme="minorBidi"/>
          <w:sz w:val="22"/>
          <w:szCs w:val="22"/>
        </w:rPr>
        <w:t xml:space="preserve">ed or notarized letter to the </w:t>
      </w:r>
      <w:r w:rsidR="0041060C" w:rsidRPr="006E2F1A">
        <w:rPr>
          <w:rFonts w:asciiTheme="minorBidi" w:hAnsiTheme="minorBidi" w:cstheme="minorBidi"/>
          <w:sz w:val="22"/>
          <w:szCs w:val="22"/>
        </w:rPr>
        <w:t>Supplier</w:t>
      </w:r>
      <w:r w:rsidR="008E4537" w:rsidRPr="006E2F1A">
        <w:rPr>
          <w:rFonts w:asciiTheme="minorBidi" w:hAnsiTheme="minorBidi" w:cstheme="minorBidi"/>
          <w:sz w:val="22"/>
          <w:szCs w:val="22"/>
        </w:rPr>
        <w:t>,</w:t>
      </w:r>
      <w:r w:rsidR="00395399" w:rsidRPr="006E2F1A">
        <w:rPr>
          <w:rFonts w:asciiTheme="minorBidi" w:hAnsiTheme="minorBidi" w:cstheme="minorBidi"/>
          <w:sz w:val="22"/>
          <w:szCs w:val="22"/>
        </w:rPr>
        <w:t xml:space="preserve"> an irrevocab</w:t>
      </w:r>
      <w:r w:rsidR="00E52AEC" w:rsidRPr="006E2F1A">
        <w:rPr>
          <w:rFonts w:asciiTheme="minorBidi" w:hAnsiTheme="minorBidi" w:cstheme="minorBidi"/>
          <w:sz w:val="22"/>
          <w:szCs w:val="22"/>
        </w:rPr>
        <w:t>le right to assign this a</w:t>
      </w:r>
      <w:r w:rsidR="00395399" w:rsidRPr="006E2F1A">
        <w:rPr>
          <w:rFonts w:asciiTheme="minorBidi" w:hAnsiTheme="minorBidi" w:cstheme="minorBidi"/>
          <w:sz w:val="22"/>
          <w:szCs w:val="22"/>
        </w:rPr>
        <w:t>greement to the Lebanese Government or to any entity designated by it. In such case, t</w:t>
      </w:r>
      <w:r w:rsidR="00E52AEC" w:rsidRPr="006E2F1A">
        <w:rPr>
          <w:rFonts w:asciiTheme="minorBidi" w:hAnsiTheme="minorBidi" w:cstheme="minorBidi"/>
          <w:sz w:val="22"/>
          <w:szCs w:val="22"/>
        </w:rPr>
        <w:t>he new e</w:t>
      </w:r>
      <w:r w:rsidR="00395399" w:rsidRPr="006E2F1A">
        <w:rPr>
          <w:rFonts w:asciiTheme="minorBidi" w:hAnsiTheme="minorBidi" w:cstheme="minorBidi"/>
          <w:sz w:val="22"/>
          <w:szCs w:val="22"/>
        </w:rPr>
        <w:t xml:space="preserve">ntity </w:t>
      </w:r>
      <w:r w:rsidR="00E52AEC" w:rsidRPr="006E2F1A">
        <w:rPr>
          <w:rFonts w:asciiTheme="minorBidi" w:hAnsiTheme="minorBidi" w:cstheme="minorBidi"/>
          <w:sz w:val="22"/>
          <w:szCs w:val="22"/>
        </w:rPr>
        <w:t>sha</w:t>
      </w:r>
      <w:r w:rsidR="00395399" w:rsidRPr="006E2F1A">
        <w:rPr>
          <w:rFonts w:asciiTheme="minorBidi" w:hAnsiTheme="minorBidi" w:cstheme="minorBidi"/>
          <w:sz w:val="22"/>
          <w:szCs w:val="22"/>
        </w:rPr>
        <w:t xml:space="preserve">ll entirely subrogate to the rights and obligations of the Customer without any cause of action or recourse against the Customer by the </w:t>
      </w:r>
      <w:r w:rsidR="0041060C" w:rsidRPr="006E2F1A">
        <w:rPr>
          <w:rFonts w:asciiTheme="minorBidi" w:hAnsiTheme="minorBidi" w:cstheme="minorBidi"/>
          <w:sz w:val="22"/>
          <w:szCs w:val="22"/>
        </w:rPr>
        <w:t>Supplier</w:t>
      </w:r>
      <w:r w:rsidR="00395399" w:rsidRPr="006E2F1A">
        <w:rPr>
          <w:rFonts w:asciiTheme="minorBidi" w:hAnsiTheme="minorBidi" w:cstheme="minorBidi"/>
          <w:sz w:val="22"/>
          <w:szCs w:val="22"/>
        </w:rPr>
        <w:t>, and this starting the effective date of the assignment.</w:t>
      </w:r>
    </w:p>
    <w:p w14:paraId="1141DB0F" w14:textId="77777777" w:rsidR="005A41E6" w:rsidRPr="006E2F1A" w:rsidRDefault="005A41E6" w:rsidP="005A41E6">
      <w:pPr>
        <w:bidi w:val="0"/>
        <w:ind w:left="540" w:hanging="540"/>
        <w:jc w:val="lowKashida"/>
        <w:rPr>
          <w:rFonts w:asciiTheme="minorBidi" w:hAnsiTheme="minorBidi" w:cstheme="minorBidi"/>
          <w:sz w:val="22"/>
          <w:szCs w:val="22"/>
        </w:rPr>
      </w:pPr>
    </w:p>
    <w:p w14:paraId="30B45976" w14:textId="77777777" w:rsidR="0072344E" w:rsidRPr="006E2F1A" w:rsidRDefault="0072344E" w:rsidP="0072344E">
      <w:pPr>
        <w:bidi w:val="0"/>
        <w:ind w:left="540" w:hanging="540"/>
        <w:jc w:val="lowKashida"/>
        <w:rPr>
          <w:rFonts w:asciiTheme="minorBidi" w:hAnsiTheme="minorBidi" w:cstheme="minorBidi"/>
          <w:sz w:val="22"/>
          <w:szCs w:val="22"/>
        </w:rPr>
      </w:pPr>
    </w:p>
    <w:p w14:paraId="08B333C3" w14:textId="1B3E11D1" w:rsidR="00826D1B" w:rsidRPr="006E2F1A" w:rsidRDefault="00826D1B" w:rsidP="00826D1B">
      <w:pPr>
        <w:bidi w:val="0"/>
        <w:jc w:val="both"/>
        <w:rPr>
          <w:rFonts w:asciiTheme="minorBidi" w:hAnsiTheme="minorBidi" w:cstheme="minorBidi"/>
          <w:b/>
          <w:bCs/>
          <w:sz w:val="22"/>
          <w:szCs w:val="22"/>
        </w:rPr>
      </w:pPr>
      <w:r w:rsidRPr="006E2F1A">
        <w:rPr>
          <w:rFonts w:asciiTheme="minorBidi" w:hAnsiTheme="minorBidi" w:cstheme="minorBidi"/>
          <w:b/>
          <w:bCs/>
          <w:sz w:val="22"/>
          <w:szCs w:val="22"/>
          <w:u w:val="single"/>
        </w:rPr>
        <w:t>Article 11</w:t>
      </w:r>
      <w:r w:rsidRPr="006E2F1A">
        <w:rPr>
          <w:rFonts w:asciiTheme="minorBidi" w:hAnsiTheme="minorBidi" w:cstheme="minorBidi"/>
          <w:sz w:val="22"/>
          <w:szCs w:val="22"/>
        </w:rPr>
        <w:t xml:space="preserve"> </w:t>
      </w:r>
      <w:r w:rsidRPr="006E2F1A">
        <w:rPr>
          <w:rFonts w:asciiTheme="minorBidi" w:hAnsiTheme="minorBidi" w:cstheme="minorBidi"/>
          <w:sz w:val="22"/>
          <w:szCs w:val="22"/>
        </w:rPr>
        <w:tab/>
      </w:r>
      <w:r w:rsidRPr="006E2F1A">
        <w:rPr>
          <w:rFonts w:asciiTheme="minorBidi" w:hAnsiTheme="minorBidi" w:cstheme="minorBidi"/>
          <w:b/>
          <w:bCs/>
          <w:sz w:val="22"/>
          <w:szCs w:val="22"/>
        </w:rPr>
        <w:t>Environment and Occupational Health and Safety</w:t>
      </w:r>
    </w:p>
    <w:p w14:paraId="24F9761A" w14:textId="77777777" w:rsidR="00826D1B" w:rsidRPr="006E2F1A" w:rsidRDefault="00826D1B" w:rsidP="00D65444">
      <w:pPr>
        <w:bidi w:val="0"/>
        <w:jc w:val="both"/>
        <w:rPr>
          <w:rFonts w:asciiTheme="minorBidi" w:hAnsiTheme="minorBidi" w:cstheme="minorBidi"/>
          <w:sz w:val="22"/>
          <w:szCs w:val="22"/>
        </w:rPr>
      </w:pPr>
    </w:p>
    <w:p w14:paraId="5DD58692" w14:textId="77777777" w:rsidR="00826D1B" w:rsidRPr="006E2F1A" w:rsidRDefault="00826D1B" w:rsidP="00826D1B">
      <w:pPr>
        <w:bidi w:val="0"/>
        <w:jc w:val="both"/>
        <w:rPr>
          <w:rFonts w:asciiTheme="minorBidi" w:hAnsiTheme="minorBidi" w:cstheme="minorBidi"/>
          <w:sz w:val="22"/>
          <w:szCs w:val="22"/>
        </w:rPr>
      </w:pPr>
      <w:r w:rsidRPr="006E2F1A">
        <w:rPr>
          <w:rFonts w:asciiTheme="minorBidi" w:hAnsiTheme="minorBidi" w:cstheme="minorBidi"/>
          <w:sz w:val="22"/>
          <w:szCs w:val="22"/>
        </w:rPr>
        <w:t>The supplier is bound to comply with Alfa’s requirements regarding the “Environment and Occupational Health and Safety” mentioned in the Supplier Compliance Form.</w:t>
      </w:r>
    </w:p>
    <w:p w14:paraId="69D396E8" w14:textId="77777777" w:rsidR="006E0A08" w:rsidRPr="006E2F1A" w:rsidRDefault="006E0A08" w:rsidP="00A24F21">
      <w:pPr>
        <w:pStyle w:val="BodyText"/>
        <w:rPr>
          <w:rFonts w:asciiTheme="minorBidi" w:hAnsiTheme="minorBidi" w:cstheme="minorBidi"/>
          <w:b/>
          <w:bCs/>
          <w:u w:val="single"/>
        </w:rPr>
      </w:pPr>
    </w:p>
    <w:p w14:paraId="616DF399" w14:textId="77777777" w:rsidR="006E0A08" w:rsidRPr="006E2F1A" w:rsidRDefault="006E0A08" w:rsidP="00A24F21">
      <w:pPr>
        <w:pStyle w:val="BodyText"/>
        <w:rPr>
          <w:rFonts w:asciiTheme="minorBidi" w:hAnsiTheme="minorBidi" w:cstheme="minorBidi"/>
          <w:b/>
          <w:bCs/>
          <w:u w:val="single"/>
        </w:rPr>
      </w:pPr>
    </w:p>
    <w:p w14:paraId="0E50CFA7" w14:textId="7DB282DD" w:rsidR="00395399" w:rsidRPr="006E2F1A" w:rsidRDefault="00395399" w:rsidP="00A24F21">
      <w:pPr>
        <w:pStyle w:val="BodyText"/>
        <w:rPr>
          <w:rFonts w:asciiTheme="minorBidi" w:hAnsiTheme="minorBidi" w:cstheme="minorBidi"/>
          <w:b/>
          <w:bCs/>
        </w:rPr>
      </w:pPr>
      <w:r w:rsidRPr="006E2F1A">
        <w:rPr>
          <w:rFonts w:asciiTheme="minorBidi" w:hAnsiTheme="minorBidi" w:cstheme="minorBidi"/>
          <w:b/>
          <w:bCs/>
          <w:u w:val="single"/>
        </w:rPr>
        <w:t xml:space="preserve">Article </w:t>
      </w:r>
      <w:r w:rsidR="000C126A" w:rsidRPr="006E2F1A">
        <w:rPr>
          <w:rFonts w:asciiTheme="minorBidi" w:hAnsiTheme="minorBidi" w:cstheme="minorBidi"/>
          <w:b/>
          <w:bCs/>
          <w:u w:val="single"/>
        </w:rPr>
        <w:t>1</w:t>
      </w:r>
      <w:r w:rsidR="00826D1B" w:rsidRPr="006E2F1A">
        <w:rPr>
          <w:rFonts w:asciiTheme="minorBidi" w:hAnsiTheme="minorBidi" w:cstheme="minorBidi"/>
          <w:b/>
          <w:bCs/>
          <w:u w:val="single"/>
        </w:rPr>
        <w:t>2</w:t>
      </w:r>
      <w:r w:rsidR="00A24F21" w:rsidRPr="006E2F1A">
        <w:rPr>
          <w:rFonts w:asciiTheme="minorBidi" w:hAnsiTheme="minorBidi" w:cstheme="minorBidi"/>
        </w:rPr>
        <w:t xml:space="preserve"> </w:t>
      </w:r>
      <w:r w:rsidR="00E52AEC" w:rsidRPr="006E2F1A">
        <w:rPr>
          <w:rFonts w:asciiTheme="minorBidi" w:hAnsiTheme="minorBidi" w:cstheme="minorBidi"/>
        </w:rPr>
        <w:tab/>
      </w:r>
      <w:r w:rsidRPr="006E2F1A">
        <w:rPr>
          <w:rFonts w:asciiTheme="minorBidi" w:hAnsiTheme="minorBidi" w:cstheme="minorBidi"/>
          <w:b/>
          <w:bCs/>
        </w:rPr>
        <w:t>Governing Law and Disputes</w:t>
      </w:r>
    </w:p>
    <w:p w14:paraId="4D3AEDD1" w14:textId="77777777" w:rsidR="00395399" w:rsidRPr="006E2F1A" w:rsidRDefault="00395399" w:rsidP="00576E2F">
      <w:pPr>
        <w:pStyle w:val="BodyText"/>
        <w:rPr>
          <w:rFonts w:asciiTheme="minorBidi" w:hAnsiTheme="minorBidi" w:cstheme="minorBidi"/>
          <w:b/>
          <w:bCs/>
        </w:rPr>
      </w:pPr>
    </w:p>
    <w:p w14:paraId="68C254F2" w14:textId="77777777" w:rsidR="00395399" w:rsidRPr="006E2F1A" w:rsidRDefault="00E52AEC" w:rsidP="00576E2F">
      <w:pPr>
        <w:pStyle w:val="BodyText"/>
        <w:rPr>
          <w:rFonts w:asciiTheme="minorBidi" w:hAnsiTheme="minorBidi" w:cstheme="minorBidi"/>
        </w:rPr>
      </w:pPr>
      <w:r w:rsidRPr="006E2F1A">
        <w:rPr>
          <w:rFonts w:asciiTheme="minorBidi" w:hAnsiTheme="minorBidi" w:cstheme="minorBidi"/>
        </w:rPr>
        <w:t>This a</w:t>
      </w:r>
      <w:r w:rsidR="00395399" w:rsidRPr="006E2F1A">
        <w:rPr>
          <w:rFonts w:asciiTheme="minorBidi" w:hAnsiTheme="minorBidi" w:cstheme="minorBidi"/>
        </w:rPr>
        <w:t>greement shall be governed and construed in accordance with Lebanese Law and a</w:t>
      </w:r>
      <w:r w:rsidRPr="006E2F1A">
        <w:rPr>
          <w:rFonts w:asciiTheme="minorBidi" w:hAnsiTheme="minorBidi" w:cstheme="minorBidi"/>
        </w:rPr>
        <w:t>ll disputes arising under this a</w:t>
      </w:r>
      <w:r w:rsidR="00395399" w:rsidRPr="006E2F1A">
        <w:rPr>
          <w:rFonts w:asciiTheme="minorBidi" w:hAnsiTheme="minorBidi" w:cstheme="minorBidi"/>
        </w:rPr>
        <w:t>greement shall be submitted to the exclusive jurisdiction of Beirut Courts.</w:t>
      </w:r>
    </w:p>
    <w:p w14:paraId="0241C8F2" w14:textId="77777777" w:rsidR="00395399" w:rsidRPr="006E2F1A" w:rsidRDefault="00395399" w:rsidP="00576E2F">
      <w:pPr>
        <w:bidi w:val="0"/>
        <w:jc w:val="lowKashida"/>
        <w:rPr>
          <w:rFonts w:asciiTheme="minorBidi" w:hAnsiTheme="minorBidi" w:cstheme="minorBidi"/>
          <w:b/>
          <w:bCs/>
          <w:sz w:val="22"/>
          <w:szCs w:val="22"/>
        </w:rPr>
      </w:pPr>
    </w:p>
    <w:p w14:paraId="6616BD53" w14:textId="77777777" w:rsidR="0072344E" w:rsidRPr="006E2F1A" w:rsidRDefault="0072344E" w:rsidP="0072344E">
      <w:pPr>
        <w:bidi w:val="0"/>
        <w:jc w:val="lowKashida"/>
        <w:rPr>
          <w:rFonts w:asciiTheme="minorBidi" w:hAnsiTheme="minorBidi" w:cstheme="minorBidi"/>
          <w:b/>
          <w:bCs/>
          <w:sz w:val="22"/>
          <w:szCs w:val="22"/>
        </w:rPr>
      </w:pPr>
    </w:p>
    <w:p w14:paraId="402FC30F" w14:textId="77777777" w:rsidR="0072344E" w:rsidRPr="006E2F1A" w:rsidRDefault="0072344E" w:rsidP="0072344E">
      <w:pPr>
        <w:bidi w:val="0"/>
        <w:jc w:val="lowKashida"/>
        <w:rPr>
          <w:rFonts w:asciiTheme="minorBidi" w:hAnsiTheme="minorBidi" w:cstheme="minorBidi"/>
          <w:b/>
          <w:bCs/>
          <w:sz w:val="22"/>
          <w:szCs w:val="22"/>
        </w:rPr>
      </w:pPr>
    </w:p>
    <w:p w14:paraId="30C69726" w14:textId="77777777" w:rsidR="00395399" w:rsidRPr="006E2F1A" w:rsidRDefault="00FE11FD" w:rsidP="00576E2F">
      <w:pPr>
        <w:bidi w:val="0"/>
        <w:jc w:val="lowKashida"/>
        <w:rPr>
          <w:rFonts w:asciiTheme="minorBidi" w:hAnsiTheme="minorBidi" w:cstheme="minorBidi"/>
          <w:b/>
          <w:bCs/>
          <w:sz w:val="22"/>
          <w:szCs w:val="22"/>
        </w:rPr>
      </w:pPr>
      <w:r w:rsidRPr="006E2F1A">
        <w:rPr>
          <w:rFonts w:asciiTheme="minorBidi" w:hAnsiTheme="minorBidi" w:cstheme="minorBidi"/>
          <w:b/>
          <w:bCs/>
          <w:sz w:val="22"/>
          <w:szCs w:val="22"/>
        </w:rPr>
        <w:t xml:space="preserve">IN WITNESS </w:t>
      </w:r>
      <w:r w:rsidR="00ED487F" w:rsidRPr="006E2F1A">
        <w:rPr>
          <w:rFonts w:asciiTheme="minorBidi" w:hAnsiTheme="minorBidi" w:cstheme="minorBidi"/>
          <w:b/>
          <w:bCs/>
          <w:sz w:val="22"/>
          <w:szCs w:val="22"/>
        </w:rPr>
        <w:t>W</w:t>
      </w:r>
      <w:r w:rsidR="00395399" w:rsidRPr="006E2F1A">
        <w:rPr>
          <w:rFonts w:asciiTheme="minorBidi" w:hAnsiTheme="minorBidi" w:cstheme="minorBidi"/>
          <w:b/>
          <w:bCs/>
          <w:sz w:val="22"/>
          <w:szCs w:val="22"/>
        </w:rPr>
        <w:t>HEREOF</w:t>
      </w:r>
      <w:r w:rsidR="00395399" w:rsidRPr="006E2F1A">
        <w:rPr>
          <w:rFonts w:asciiTheme="minorBidi" w:hAnsiTheme="minorBidi" w:cstheme="minorBidi"/>
          <w:sz w:val="22"/>
          <w:szCs w:val="22"/>
        </w:rPr>
        <w:t>, the P</w:t>
      </w:r>
      <w:r w:rsidR="008B7DAD" w:rsidRPr="006E2F1A">
        <w:rPr>
          <w:rFonts w:asciiTheme="minorBidi" w:hAnsiTheme="minorBidi" w:cstheme="minorBidi"/>
          <w:sz w:val="22"/>
          <w:szCs w:val="22"/>
        </w:rPr>
        <w:t>arties hereto have signed this a</w:t>
      </w:r>
      <w:r w:rsidR="00395399" w:rsidRPr="006E2F1A">
        <w:rPr>
          <w:rFonts w:asciiTheme="minorBidi" w:hAnsiTheme="minorBidi" w:cstheme="minorBidi"/>
          <w:sz w:val="22"/>
          <w:szCs w:val="22"/>
        </w:rPr>
        <w:t xml:space="preserve">greement to be executed </w:t>
      </w:r>
      <w:r w:rsidR="0034160B" w:rsidRPr="006E2F1A">
        <w:rPr>
          <w:rFonts w:asciiTheme="minorBidi" w:hAnsiTheme="minorBidi" w:cstheme="minorBidi"/>
          <w:sz w:val="22"/>
          <w:szCs w:val="22"/>
        </w:rPr>
        <w:t>on ……………………….</w:t>
      </w:r>
      <w:r w:rsidR="00395399" w:rsidRPr="006E2F1A">
        <w:rPr>
          <w:rFonts w:asciiTheme="minorBidi" w:hAnsiTheme="minorBidi" w:cstheme="minorBidi"/>
          <w:sz w:val="22"/>
          <w:szCs w:val="22"/>
        </w:rPr>
        <w:t xml:space="preserve">in two </w:t>
      </w:r>
      <w:r w:rsidR="00E52AEC" w:rsidRPr="006E2F1A">
        <w:rPr>
          <w:rFonts w:asciiTheme="minorBidi" w:hAnsiTheme="minorBidi" w:cstheme="minorBidi"/>
          <w:sz w:val="22"/>
          <w:szCs w:val="22"/>
        </w:rPr>
        <w:t xml:space="preserve">(2) </w:t>
      </w:r>
      <w:r w:rsidR="00395399" w:rsidRPr="006E2F1A">
        <w:rPr>
          <w:rFonts w:asciiTheme="minorBidi" w:hAnsiTheme="minorBidi" w:cstheme="minorBidi"/>
          <w:sz w:val="22"/>
          <w:szCs w:val="22"/>
        </w:rPr>
        <w:t>original</w:t>
      </w:r>
      <w:r w:rsidR="0034160B" w:rsidRPr="006E2F1A">
        <w:rPr>
          <w:rFonts w:asciiTheme="minorBidi" w:hAnsiTheme="minorBidi" w:cstheme="minorBidi"/>
          <w:sz w:val="22"/>
          <w:szCs w:val="22"/>
        </w:rPr>
        <w:t xml:space="preserve"> copies, each party holding one and each party bearing the fiscal stamp duty related to its copy.</w:t>
      </w:r>
    </w:p>
    <w:p w14:paraId="4DA15F3A" w14:textId="77777777" w:rsidR="00395399" w:rsidRPr="006E2F1A" w:rsidRDefault="00395399" w:rsidP="00576E2F">
      <w:pPr>
        <w:pStyle w:val="BodyText"/>
        <w:jc w:val="center"/>
        <w:rPr>
          <w:rFonts w:asciiTheme="minorBidi" w:hAnsiTheme="minorBidi" w:cstheme="minorBidi"/>
          <w:b/>
          <w:bCs/>
        </w:rPr>
      </w:pPr>
    </w:p>
    <w:p w14:paraId="42CF1D6B" w14:textId="77777777" w:rsidR="00395399" w:rsidRPr="006E2F1A" w:rsidRDefault="00395399" w:rsidP="00576E2F">
      <w:pPr>
        <w:pStyle w:val="BodyText"/>
        <w:rPr>
          <w:rFonts w:asciiTheme="minorBidi" w:hAnsiTheme="minorBidi" w:cstheme="minorBidi"/>
          <w:b/>
          <w:bCs/>
        </w:rPr>
      </w:pPr>
    </w:p>
    <w:p w14:paraId="1EA87A8C" w14:textId="57946F85" w:rsidR="00395399" w:rsidRPr="006E2F1A" w:rsidRDefault="00395399" w:rsidP="00576E2F">
      <w:pPr>
        <w:bidi w:val="0"/>
        <w:jc w:val="lowKashida"/>
        <w:rPr>
          <w:rFonts w:asciiTheme="minorBidi" w:hAnsiTheme="minorBidi" w:cstheme="minorBidi"/>
          <w:b/>
          <w:bCs/>
          <w:sz w:val="22"/>
          <w:szCs w:val="22"/>
        </w:rPr>
      </w:pPr>
      <w:r w:rsidRPr="006E2F1A">
        <w:rPr>
          <w:rFonts w:asciiTheme="minorBidi" w:hAnsiTheme="minorBidi" w:cstheme="minorBidi"/>
          <w:b/>
          <w:bCs/>
          <w:sz w:val="22"/>
          <w:szCs w:val="22"/>
        </w:rPr>
        <w:t>MIC1 S.</w:t>
      </w:r>
      <w:proofErr w:type="gramStart"/>
      <w:r w:rsidRPr="006E2F1A">
        <w:rPr>
          <w:rFonts w:asciiTheme="minorBidi" w:hAnsiTheme="minorBidi" w:cstheme="minorBidi"/>
          <w:b/>
          <w:bCs/>
          <w:sz w:val="22"/>
          <w:szCs w:val="22"/>
        </w:rPr>
        <w:t>A.L</w:t>
      </w:r>
      <w:proofErr w:type="gramEnd"/>
      <w:r w:rsidRPr="006E2F1A">
        <w:rPr>
          <w:rFonts w:asciiTheme="minorBidi" w:hAnsiTheme="minorBidi" w:cstheme="minorBidi"/>
          <w:b/>
          <w:bCs/>
          <w:sz w:val="22"/>
          <w:szCs w:val="22"/>
        </w:rPr>
        <w:tab/>
      </w:r>
      <w:r w:rsidRPr="006E2F1A">
        <w:rPr>
          <w:rFonts w:asciiTheme="minorBidi" w:hAnsiTheme="minorBidi" w:cstheme="minorBidi"/>
          <w:b/>
          <w:bCs/>
          <w:sz w:val="22"/>
          <w:szCs w:val="22"/>
        </w:rPr>
        <w:tab/>
      </w:r>
      <w:r w:rsidRPr="006E2F1A">
        <w:rPr>
          <w:rFonts w:asciiTheme="minorBidi" w:hAnsiTheme="minorBidi" w:cstheme="minorBidi"/>
          <w:b/>
          <w:bCs/>
          <w:sz w:val="22"/>
          <w:szCs w:val="22"/>
        </w:rPr>
        <w:tab/>
      </w:r>
      <w:r w:rsidRPr="006E2F1A">
        <w:rPr>
          <w:rFonts w:asciiTheme="minorBidi" w:hAnsiTheme="minorBidi" w:cstheme="minorBidi"/>
          <w:b/>
          <w:bCs/>
          <w:sz w:val="22"/>
          <w:szCs w:val="22"/>
        </w:rPr>
        <w:tab/>
      </w:r>
      <w:r w:rsidRPr="006E2F1A">
        <w:rPr>
          <w:rFonts w:asciiTheme="minorBidi" w:hAnsiTheme="minorBidi" w:cstheme="minorBidi"/>
          <w:b/>
          <w:bCs/>
          <w:sz w:val="22"/>
          <w:szCs w:val="22"/>
        </w:rPr>
        <w:tab/>
      </w:r>
      <w:r w:rsidRPr="006E2F1A">
        <w:rPr>
          <w:rFonts w:asciiTheme="minorBidi" w:hAnsiTheme="minorBidi" w:cstheme="minorBidi"/>
          <w:b/>
          <w:bCs/>
          <w:sz w:val="22"/>
          <w:szCs w:val="22"/>
        </w:rPr>
        <w:tab/>
      </w:r>
      <w:r w:rsidR="00432A80" w:rsidRPr="006E2F1A">
        <w:rPr>
          <w:rFonts w:asciiTheme="minorBidi" w:hAnsiTheme="minorBidi" w:cstheme="minorBidi"/>
          <w:b/>
          <w:bCs/>
          <w:sz w:val="22"/>
          <w:szCs w:val="22"/>
        </w:rPr>
        <w:tab/>
      </w:r>
      <w:r w:rsidR="009678BF" w:rsidRPr="006E2F1A">
        <w:rPr>
          <w:rFonts w:asciiTheme="minorBidi" w:hAnsiTheme="minorBidi" w:cstheme="minorBidi"/>
          <w:b/>
          <w:bCs/>
          <w:sz w:val="22"/>
          <w:szCs w:val="22"/>
        </w:rPr>
        <w:t xml:space="preserve">Supplier </w:t>
      </w:r>
    </w:p>
    <w:p w14:paraId="40721D2F" w14:textId="748730E2" w:rsidR="00395399" w:rsidRPr="006E2F1A" w:rsidRDefault="006342B0" w:rsidP="006342B0">
      <w:pPr>
        <w:bidi w:val="0"/>
        <w:jc w:val="lowKashida"/>
        <w:rPr>
          <w:rFonts w:asciiTheme="minorBidi" w:hAnsiTheme="minorBidi" w:cstheme="minorBidi"/>
          <w:sz w:val="22"/>
          <w:szCs w:val="22"/>
        </w:rPr>
      </w:pPr>
      <w:r w:rsidRPr="006E2F1A">
        <w:rPr>
          <w:rFonts w:asciiTheme="minorBidi" w:hAnsiTheme="minorBidi" w:cstheme="minorBidi"/>
          <w:sz w:val="22"/>
          <w:szCs w:val="22"/>
        </w:rPr>
        <w:t>Jad Nassif</w:t>
      </w:r>
      <w:r w:rsidRPr="006E2F1A">
        <w:rPr>
          <w:rFonts w:asciiTheme="minorBidi" w:hAnsiTheme="minorBidi" w:cstheme="minorBidi"/>
          <w:sz w:val="22"/>
          <w:szCs w:val="22"/>
        </w:rPr>
        <w:tab/>
      </w:r>
      <w:r w:rsidR="00395399" w:rsidRPr="006E2F1A">
        <w:rPr>
          <w:rFonts w:asciiTheme="minorBidi" w:hAnsiTheme="minorBidi" w:cstheme="minorBidi"/>
          <w:sz w:val="22"/>
          <w:szCs w:val="22"/>
        </w:rPr>
        <w:tab/>
      </w:r>
      <w:r w:rsidR="00395399" w:rsidRPr="006E2F1A">
        <w:rPr>
          <w:rFonts w:asciiTheme="minorBidi" w:hAnsiTheme="minorBidi" w:cstheme="minorBidi"/>
          <w:sz w:val="22"/>
          <w:szCs w:val="22"/>
        </w:rPr>
        <w:tab/>
      </w:r>
      <w:r w:rsidR="00395399" w:rsidRPr="006E2F1A">
        <w:rPr>
          <w:rFonts w:asciiTheme="minorBidi" w:hAnsiTheme="minorBidi" w:cstheme="minorBidi"/>
          <w:sz w:val="22"/>
          <w:szCs w:val="22"/>
        </w:rPr>
        <w:tab/>
      </w:r>
      <w:r w:rsidR="00395399" w:rsidRPr="006E2F1A">
        <w:rPr>
          <w:rFonts w:asciiTheme="minorBidi" w:hAnsiTheme="minorBidi" w:cstheme="minorBidi"/>
          <w:sz w:val="22"/>
          <w:szCs w:val="22"/>
        </w:rPr>
        <w:tab/>
      </w:r>
      <w:r w:rsidR="00395399" w:rsidRPr="006E2F1A">
        <w:rPr>
          <w:rFonts w:asciiTheme="minorBidi" w:hAnsiTheme="minorBidi" w:cstheme="minorBidi"/>
          <w:sz w:val="22"/>
          <w:szCs w:val="22"/>
        </w:rPr>
        <w:tab/>
      </w:r>
      <w:r w:rsidR="00395399" w:rsidRPr="006E2F1A">
        <w:rPr>
          <w:rFonts w:asciiTheme="minorBidi" w:hAnsiTheme="minorBidi" w:cstheme="minorBidi"/>
          <w:sz w:val="22"/>
          <w:szCs w:val="22"/>
        </w:rPr>
        <w:tab/>
      </w:r>
    </w:p>
    <w:p w14:paraId="74D6631F" w14:textId="016B39B4" w:rsidR="00395399" w:rsidRPr="006E2F1A" w:rsidRDefault="00C31298" w:rsidP="009678BF">
      <w:pPr>
        <w:bidi w:val="0"/>
        <w:jc w:val="lowKashida"/>
        <w:rPr>
          <w:rFonts w:asciiTheme="minorBidi" w:hAnsiTheme="minorBidi" w:cstheme="minorBidi"/>
          <w:sz w:val="22"/>
          <w:szCs w:val="22"/>
        </w:rPr>
      </w:pPr>
      <w:r w:rsidRPr="006E2F1A">
        <w:rPr>
          <w:rFonts w:asciiTheme="minorBidi" w:hAnsiTheme="minorBidi" w:cstheme="minorBidi"/>
          <w:sz w:val="22"/>
          <w:szCs w:val="22"/>
        </w:rPr>
        <w:t>Chairman</w:t>
      </w:r>
      <w:r w:rsidR="00395399" w:rsidRPr="006E2F1A">
        <w:rPr>
          <w:rFonts w:asciiTheme="minorBidi" w:hAnsiTheme="minorBidi" w:cstheme="minorBidi"/>
          <w:sz w:val="22"/>
          <w:szCs w:val="22"/>
        </w:rPr>
        <w:t xml:space="preserve"> </w:t>
      </w:r>
      <w:r w:rsidR="00116880" w:rsidRPr="006E2F1A">
        <w:rPr>
          <w:rFonts w:asciiTheme="minorBidi" w:hAnsiTheme="minorBidi" w:cstheme="minorBidi"/>
          <w:sz w:val="22"/>
          <w:szCs w:val="22"/>
        </w:rPr>
        <w:t xml:space="preserve">&amp; </w:t>
      </w:r>
      <w:r w:rsidR="00395399" w:rsidRPr="006E2F1A">
        <w:rPr>
          <w:rFonts w:asciiTheme="minorBidi" w:hAnsiTheme="minorBidi" w:cstheme="minorBidi"/>
          <w:sz w:val="22"/>
          <w:szCs w:val="22"/>
        </w:rPr>
        <w:t>CEO</w:t>
      </w:r>
      <w:r w:rsidRPr="006E2F1A">
        <w:rPr>
          <w:rFonts w:asciiTheme="minorBidi" w:hAnsiTheme="minorBidi" w:cstheme="minorBidi"/>
          <w:sz w:val="22"/>
          <w:szCs w:val="22"/>
        </w:rPr>
        <w:tab/>
      </w:r>
      <w:r w:rsidR="00395399" w:rsidRPr="006E2F1A">
        <w:rPr>
          <w:rFonts w:asciiTheme="minorBidi" w:hAnsiTheme="minorBidi" w:cstheme="minorBidi"/>
          <w:sz w:val="22"/>
          <w:szCs w:val="22"/>
        </w:rPr>
        <w:tab/>
      </w:r>
      <w:r w:rsidR="00395399" w:rsidRPr="006E2F1A">
        <w:rPr>
          <w:rFonts w:asciiTheme="minorBidi" w:hAnsiTheme="minorBidi" w:cstheme="minorBidi"/>
          <w:sz w:val="22"/>
          <w:szCs w:val="22"/>
        </w:rPr>
        <w:tab/>
      </w:r>
      <w:r w:rsidR="00395399" w:rsidRPr="006E2F1A">
        <w:rPr>
          <w:rFonts w:asciiTheme="minorBidi" w:hAnsiTheme="minorBidi" w:cstheme="minorBidi"/>
          <w:sz w:val="22"/>
          <w:szCs w:val="22"/>
        </w:rPr>
        <w:tab/>
      </w:r>
      <w:r w:rsidR="00395399" w:rsidRPr="006E2F1A">
        <w:rPr>
          <w:rFonts w:asciiTheme="minorBidi" w:hAnsiTheme="minorBidi" w:cstheme="minorBidi"/>
          <w:sz w:val="22"/>
          <w:szCs w:val="22"/>
        </w:rPr>
        <w:tab/>
      </w:r>
      <w:r w:rsidR="00395399" w:rsidRPr="006E2F1A">
        <w:rPr>
          <w:rFonts w:asciiTheme="minorBidi" w:hAnsiTheme="minorBidi" w:cstheme="minorBidi"/>
          <w:sz w:val="22"/>
          <w:szCs w:val="22"/>
        </w:rPr>
        <w:tab/>
      </w:r>
    </w:p>
    <w:p w14:paraId="0DF0DF89" w14:textId="5A519187" w:rsidR="00BB76B5" w:rsidRPr="006E2F1A" w:rsidRDefault="00395399" w:rsidP="00576E2F">
      <w:pPr>
        <w:bidi w:val="0"/>
        <w:jc w:val="lowKashida"/>
        <w:rPr>
          <w:rFonts w:asciiTheme="minorBidi" w:hAnsiTheme="minorBidi" w:cstheme="minorBidi"/>
          <w:sz w:val="22"/>
          <w:szCs w:val="22"/>
        </w:rPr>
      </w:pPr>
      <w:r w:rsidRPr="006E2F1A">
        <w:rPr>
          <w:rFonts w:asciiTheme="minorBidi" w:hAnsiTheme="minorBidi" w:cstheme="minorBidi"/>
          <w:sz w:val="22"/>
          <w:szCs w:val="22"/>
        </w:rPr>
        <w:t>Signature __________</w:t>
      </w:r>
      <w:r w:rsidRPr="006E2F1A">
        <w:rPr>
          <w:rFonts w:asciiTheme="minorBidi" w:hAnsiTheme="minorBidi" w:cstheme="minorBidi"/>
          <w:sz w:val="22"/>
          <w:szCs w:val="22"/>
        </w:rPr>
        <w:tab/>
      </w:r>
      <w:r w:rsidR="0050662A" w:rsidRPr="006E2F1A">
        <w:rPr>
          <w:rFonts w:asciiTheme="minorBidi" w:hAnsiTheme="minorBidi" w:cstheme="minorBidi"/>
          <w:sz w:val="22"/>
          <w:szCs w:val="22"/>
        </w:rPr>
        <w:tab/>
      </w:r>
      <w:r w:rsidR="0050662A" w:rsidRPr="006E2F1A">
        <w:rPr>
          <w:rFonts w:asciiTheme="minorBidi" w:hAnsiTheme="minorBidi" w:cstheme="minorBidi"/>
          <w:sz w:val="22"/>
          <w:szCs w:val="22"/>
        </w:rPr>
        <w:tab/>
      </w:r>
      <w:r w:rsidR="0050662A" w:rsidRPr="006E2F1A">
        <w:rPr>
          <w:rFonts w:asciiTheme="minorBidi" w:hAnsiTheme="minorBidi" w:cstheme="minorBidi"/>
          <w:sz w:val="22"/>
          <w:szCs w:val="22"/>
        </w:rPr>
        <w:tab/>
      </w:r>
      <w:r w:rsidR="0050662A" w:rsidRPr="006E2F1A">
        <w:rPr>
          <w:rFonts w:asciiTheme="minorBidi" w:hAnsiTheme="minorBidi" w:cstheme="minorBidi"/>
          <w:sz w:val="22"/>
          <w:szCs w:val="22"/>
        </w:rPr>
        <w:tab/>
      </w:r>
      <w:r w:rsidR="00AE3037" w:rsidRPr="006E2F1A">
        <w:rPr>
          <w:rFonts w:asciiTheme="minorBidi" w:hAnsiTheme="minorBidi" w:cstheme="minorBidi"/>
          <w:sz w:val="22"/>
          <w:szCs w:val="22"/>
        </w:rPr>
        <w:t>Signature_________</w:t>
      </w:r>
    </w:p>
    <w:p w14:paraId="0648D6B7" w14:textId="61684241" w:rsidR="00C41FED" w:rsidRPr="006E2F1A" w:rsidRDefault="00C41FED" w:rsidP="00C41FED">
      <w:pPr>
        <w:bidi w:val="0"/>
        <w:jc w:val="lowKashida"/>
        <w:rPr>
          <w:rFonts w:asciiTheme="minorBidi" w:hAnsiTheme="minorBidi" w:cstheme="minorBidi"/>
          <w:sz w:val="22"/>
          <w:szCs w:val="22"/>
        </w:rPr>
      </w:pPr>
    </w:p>
    <w:p w14:paraId="77C29B91" w14:textId="6D608304" w:rsidR="00C41FED" w:rsidRPr="006E2F1A" w:rsidRDefault="00C41FED" w:rsidP="00C41FED">
      <w:pPr>
        <w:bidi w:val="0"/>
        <w:jc w:val="lowKashida"/>
        <w:rPr>
          <w:rFonts w:asciiTheme="minorBidi" w:hAnsiTheme="minorBidi" w:cstheme="minorBidi"/>
          <w:sz w:val="22"/>
          <w:szCs w:val="22"/>
        </w:rPr>
      </w:pPr>
    </w:p>
    <w:p w14:paraId="2A8F2784" w14:textId="426C876C" w:rsidR="00C41FED" w:rsidRPr="006E2F1A" w:rsidRDefault="00C41FED" w:rsidP="00C41FED">
      <w:pPr>
        <w:bidi w:val="0"/>
        <w:jc w:val="lowKashida"/>
        <w:rPr>
          <w:rFonts w:asciiTheme="minorBidi" w:hAnsiTheme="minorBidi" w:cstheme="minorBidi"/>
          <w:sz w:val="22"/>
          <w:szCs w:val="22"/>
        </w:rPr>
      </w:pPr>
    </w:p>
    <w:p w14:paraId="79A5847E" w14:textId="77777777" w:rsidR="00C41FED" w:rsidRPr="006E2F1A" w:rsidRDefault="00C41FED" w:rsidP="00C41FED">
      <w:pPr>
        <w:bidi w:val="0"/>
        <w:jc w:val="lowKashida"/>
        <w:rPr>
          <w:rFonts w:asciiTheme="minorBidi" w:hAnsiTheme="minorBidi" w:cstheme="minorBidi"/>
          <w:sz w:val="22"/>
          <w:szCs w:val="22"/>
        </w:rPr>
      </w:pPr>
    </w:p>
    <w:p w14:paraId="48C12DE4" w14:textId="5A3B4634" w:rsidR="00C41FED" w:rsidRPr="006E2F1A" w:rsidRDefault="00C41FED" w:rsidP="00C41FED">
      <w:pPr>
        <w:bidi w:val="0"/>
        <w:jc w:val="lowKashida"/>
        <w:rPr>
          <w:rFonts w:asciiTheme="minorBidi" w:hAnsiTheme="minorBidi" w:cstheme="minorBidi"/>
          <w:sz w:val="22"/>
          <w:szCs w:val="22"/>
        </w:rPr>
      </w:pPr>
    </w:p>
    <w:p w14:paraId="30284001" w14:textId="77777777" w:rsidR="00C41FED" w:rsidRPr="006E2F1A" w:rsidRDefault="00C41FED" w:rsidP="00C41FED">
      <w:pPr>
        <w:bidi w:val="0"/>
        <w:ind w:right="-47"/>
        <w:jc w:val="both"/>
        <w:rPr>
          <w:rFonts w:asciiTheme="minorBidi" w:hAnsiTheme="minorBidi" w:cstheme="minorBidi"/>
          <w:sz w:val="22"/>
          <w:szCs w:val="22"/>
          <w:lang w:bidi="ar-LB"/>
        </w:rPr>
      </w:pPr>
      <w:r w:rsidRPr="006E2F1A">
        <w:rPr>
          <w:rFonts w:asciiTheme="minorBidi" w:hAnsiTheme="minorBidi" w:cstheme="minorBidi"/>
          <w:sz w:val="22"/>
          <w:szCs w:val="22"/>
          <w:lang w:bidi="ar-LB"/>
        </w:rPr>
        <w:t>Rafic el Haddad</w:t>
      </w:r>
    </w:p>
    <w:p w14:paraId="132C2DD9" w14:textId="77777777" w:rsidR="00C41FED" w:rsidRPr="006E2F1A" w:rsidRDefault="00C41FED" w:rsidP="00C41FED">
      <w:pPr>
        <w:bidi w:val="0"/>
        <w:ind w:right="-47"/>
        <w:jc w:val="both"/>
        <w:rPr>
          <w:rFonts w:asciiTheme="minorBidi" w:hAnsiTheme="minorBidi" w:cstheme="minorBidi"/>
          <w:sz w:val="22"/>
          <w:szCs w:val="22"/>
        </w:rPr>
      </w:pPr>
      <w:r w:rsidRPr="006E2F1A">
        <w:rPr>
          <w:rFonts w:asciiTheme="minorBidi" w:hAnsiTheme="minorBidi" w:cstheme="minorBidi"/>
          <w:sz w:val="22"/>
          <w:szCs w:val="22"/>
        </w:rPr>
        <w:t>Chief Financial Officer</w:t>
      </w:r>
    </w:p>
    <w:p w14:paraId="7B065AEF" w14:textId="77777777" w:rsidR="00C41FED" w:rsidRPr="006E2F1A" w:rsidRDefault="00C41FED" w:rsidP="00C41FED">
      <w:pPr>
        <w:bidi w:val="0"/>
        <w:ind w:right="-47"/>
        <w:jc w:val="both"/>
        <w:rPr>
          <w:rFonts w:asciiTheme="minorBidi" w:hAnsiTheme="minorBidi" w:cstheme="minorBidi"/>
          <w:sz w:val="22"/>
          <w:szCs w:val="22"/>
          <w:lang w:bidi="ar-LB"/>
        </w:rPr>
      </w:pPr>
      <w:r w:rsidRPr="006E2F1A">
        <w:rPr>
          <w:rFonts w:asciiTheme="minorBidi" w:hAnsiTheme="minorBidi" w:cstheme="minorBidi"/>
          <w:color w:val="000000" w:themeColor="text1"/>
          <w:sz w:val="22"/>
          <w:szCs w:val="22"/>
        </w:rPr>
        <w:t>Signature __________</w:t>
      </w:r>
    </w:p>
    <w:p w14:paraId="3DDB87D3" w14:textId="77777777" w:rsidR="00C41FED" w:rsidRPr="006E2F1A" w:rsidRDefault="00C41FED" w:rsidP="00C41FED">
      <w:pPr>
        <w:bidi w:val="0"/>
        <w:jc w:val="lowKashida"/>
        <w:rPr>
          <w:rFonts w:asciiTheme="minorBidi" w:hAnsiTheme="minorBidi" w:cstheme="minorBidi"/>
          <w:color w:val="000000" w:themeColor="text1"/>
          <w:sz w:val="22"/>
          <w:szCs w:val="22"/>
          <w:lang w:bidi="ar-LB"/>
        </w:rPr>
      </w:pPr>
    </w:p>
    <w:p w14:paraId="2F010BFD" w14:textId="77777777" w:rsidR="00C41FED" w:rsidRPr="006E2F1A" w:rsidRDefault="00C41FED" w:rsidP="00C41FED">
      <w:pPr>
        <w:bidi w:val="0"/>
        <w:jc w:val="lowKashida"/>
        <w:rPr>
          <w:rFonts w:asciiTheme="minorBidi" w:hAnsiTheme="minorBidi" w:cstheme="minorBidi"/>
          <w:sz w:val="22"/>
          <w:szCs w:val="22"/>
          <w:lang w:val="en-US" w:bidi="ar-LB"/>
        </w:rPr>
      </w:pPr>
    </w:p>
    <w:sectPr w:rsidR="00C41FED" w:rsidRPr="006E2F1A" w:rsidSect="00576E2F">
      <w:footerReference w:type="default" r:id="rId11"/>
      <w:pgSz w:w="12240" w:h="15840"/>
      <w:pgMar w:top="1440" w:right="1701" w:bottom="1440" w:left="1701" w:header="720" w:footer="720" w:gutter="0"/>
      <w:cols w:space="720"/>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8E207F" w14:textId="77777777" w:rsidR="00D33E6E" w:rsidRDefault="00D33E6E">
      <w:r>
        <w:separator/>
      </w:r>
    </w:p>
  </w:endnote>
  <w:endnote w:type="continuationSeparator" w:id="0">
    <w:p w14:paraId="3DD7CE5C" w14:textId="77777777" w:rsidR="00D33E6E" w:rsidRDefault="00D33E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D8E44" w14:textId="20E8B23F" w:rsidR="000B6926" w:rsidRPr="00FE11FD" w:rsidRDefault="000B6926" w:rsidP="00A82DD8">
    <w:pPr>
      <w:pStyle w:val="Footer"/>
      <w:bidi w:val="0"/>
      <w:rPr>
        <w:rFonts w:ascii="Arial" w:hAnsi="Arial" w:cs="Arial"/>
        <w:sz w:val="18"/>
        <w:szCs w:val="18"/>
        <w:lang w:bidi="ar-LB"/>
      </w:rPr>
    </w:pPr>
    <w:r>
      <w:rPr>
        <w:rFonts w:ascii="Arial" w:hAnsi="Arial" w:cs="Arial"/>
        <w:sz w:val="18"/>
        <w:szCs w:val="18"/>
        <w:lang w:bidi="ar-LB"/>
      </w:rPr>
      <w:tab/>
    </w:r>
    <w:r>
      <w:rPr>
        <w:rFonts w:ascii="Arial" w:hAnsi="Arial" w:cs="Arial"/>
        <w:sz w:val="18"/>
        <w:szCs w:val="18"/>
        <w:lang w:bidi="ar-LB"/>
      </w:rPr>
      <w:tab/>
    </w:r>
    <w:r w:rsidRPr="00FE11FD">
      <w:rPr>
        <w:rFonts w:ascii="Arial" w:hAnsi="Arial" w:cs="Arial"/>
        <w:sz w:val="18"/>
        <w:szCs w:val="18"/>
        <w:lang w:bidi="ar-LB"/>
      </w:rPr>
      <w:t xml:space="preserve">Page </w:t>
    </w:r>
    <w:r w:rsidR="0066760A" w:rsidRPr="00FE11FD">
      <w:rPr>
        <w:rFonts w:ascii="Arial" w:hAnsi="Arial" w:cs="Arial"/>
        <w:sz w:val="18"/>
        <w:szCs w:val="18"/>
        <w:lang w:bidi="ar-LB"/>
      </w:rPr>
      <w:fldChar w:fldCharType="begin"/>
    </w:r>
    <w:r w:rsidRPr="00FE11FD">
      <w:rPr>
        <w:rFonts w:ascii="Arial" w:hAnsi="Arial" w:cs="Arial"/>
        <w:sz w:val="18"/>
        <w:szCs w:val="18"/>
        <w:lang w:bidi="ar-LB"/>
      </w:rPr>
      <w:instrText xml:space="preserve"> PAGE </w:instrText>
    </w:r>
    <w:r w:rsidR="0066760A" w:rsidRPr="00FE11FD">
      <w:rPr>
        <w:rFonts w:ascii="Arial" w:hAnsi="Arial" w:cs="Arial"/>
        <w:sz w:val="18"/>
        <w:szCs w:val="18"/>
        <w:lang w:bidi="ar-LB"/>
      </w:rPr>
      <w:fldChar w:fldCharType="separate"/>
    </w:r>
    <w:r w:rsidR="00C31575">
      <w:rPr>
        <w:rFonts w:ascii="Arial" w:hAnsi="Arial" w:cs="Arial"/>
        <w:noProof/>
        <w:sz w:val="18"/>
        <w:szCs w:val="18"/>
        <w:lang w:bidi="ar-LB"/>
      </w:rPr>
      <w:t>5</w:t>
    </w:r>
    <w:r w:rsidR="0066760A" w:rsidRPr="00FE11FD">
      <w:rPr>
        <w:rFonts w:ascii="Arial" w:hAnsi="Arial" w:cs="Arial"/>
        <w:sz w:val="18"/>
        <w:szCs w:val="18"/>
        <w:lang w:bidi="ar-LB"/>
      </w:rPr>
      <w:fldChar w:fldCharType="end"/>
    </w:r>
    <w:r w:rsidRPr="00FE11FD">
      <w:rPr>
        <w:rFonts w:ascii="Arial" w:hAnsi="Arial" w:cs="Arial"/>
        <w:sz w:val="18"/>
        <w:szCs w:val="18"/>
        <w:lang w:bidi="ar-LB"/>
      </w:rPr>
      <w:t xml:space="preserve"> of </w:t>
    </w:r>
    <w:r w:rsidR="0066760A" w:rsidRPr="00FE11FD">
      <w:rPr>
        <w:rFonts w:ascii="Arial" w:hAnsi="Arial" w:cs="Arial"/>
        <w:sz w:val="18"/>
        <w:szCs w:val="18"/>
        <w:lang w:bidi="ar-LB"/>
      </w:rPr>
      <w:fldChar w:fldCharType="begin"/>
    </w:r>
    <w:r w:rsidRPr="00FE11FD">
      <w:rPr>
        <w:rFonts w:ascii="Arial" w:hAnsi="Arial" w:cs="Arial"/>
        <w:sz w:val="18"/>
        <w:szCs w:val="18"/>
        <w:lang w:bidi="ar-LB"/>
      </w:rPr>
      <w:instrText xml:space="preserve"> NUMPAGES </w:instrText>
    </w:r>
    <w:r w:rsidR="0066760A" w:rsidRPr="00FE11FD">
      <w:rPr>
        <w:rFonts w:ascii="Arial" w:hAnsi="Arial" w:cs="Arial"/>
        <w:sz w:val="18"/>
        <w:szCs w:val="18"/>
        <w:lang w:bidi="ar-LB"/>
      </w:rPr>
      <w:fldChar w:fldCharType="separate"/>
    </w:r>
    <w:r w:rsidR="00C31575">
      <w:rPr>
        <w:rFonts w:ascii="Arial" w:hAnsi="Arial" w:cs="Arial"/>
        <w:noProof/>
        <w:sz w:val="18"/>
        <w:szCs w:val="18"/>
        <w:lang w:bidi="ar-LB"/>
      </w:rPr>
      <w:t>5</w:t>
    </w:r>
    <w:r w:rsidR="0066760A" w:rsidRPr="00FE11FD">
      <w:rPr>
        <w:rFonts w:ascii="Arial" w:hAnsi="Arial" w:cs="Arial"/>
        <w:sz w:val="18"/>
        <w:szCs w:val="18"/>
        <w:lang w:bidi="ar-L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145AC6" w14:textId="77777777" w:rsidR="00D33E6E" w:rsidRDefault="00D33E6E">
      <w:r>
        <w:separator/>
      </w:r>
    </w:p>
  </w:footnote>
  <w:footnote w:type="continuationSeparator" w:id="0">
    <w:p w14:paraId="695762CA" w14:textId="77777777" w:rsidR="00D33E6E" w:rsidRDefault="00D33E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30471"/>
    <w:multiLevelType w:val="multilevel"/>
    <w:tmpl w:val="069260FE"/>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b/>
        <w:bCs/>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205D48"/>
    <w:multiLevelType w:val="multilevel"/>
    <w:tmpl w:val="950C77D8"/>
    <w:lvl w:ilvl="0">
      <w:start w:val="2"/>
      <w:numFmt w:val="decimal"/>
      <w:lvlText w:val="%1"/>
      <w:lvlJc w:val="left"/>
      <w:pPr>
        <w:tabs>
          <w:tab w:val="num" w:pos="480"/>
        </w:tabs>
        <w:ind w:left="480" w:right="480" w:hanging="480"/>
      </w:pPr>
      <w:rPr>
        <w:rFonts w:hint="default"/>
      </w:rPr>
    </w:lvl>
    <w:lvl w:ilvl="1">
      <w:start w:val="1"/>
      <w:numFmt w:val="decimal"/>
      <w:lvlText w:val="%1.%2"/>
      <w:lvlJc w:val="left"/>
      <w:pPr>
        <w:tabs>
          <w:tab w:val="num" w:pos="480"/>
        </w:tabs>
        <w:ind w:left="480" w:right="480" w:hanging="480"/>
      </w:pPr>
      <w:rPr>
        <w:rFonts w:hint="default"/>
      </w:rPr>
    </w:lvl>
    <w:lvl w:ilvl="2">
      <w:start w:val="3"/>
      <w:numFmt w:val="decimal"/>
      <w:lvlText w:val="%1.%2.%3"/>
      <w:lvlJc w:val="left"/>
      <w:pPr>
        <w:tabs>
          <w:tab w:val="num" w:pos="720"/>
        </w:tabs>
        <w:ind w:left="720" w:right="720" w:hanging="720"/>
      </w:pPr>
      <w:rPr>
        <w:rFonts w:hint="default"/>
      </w:rPr>
    </w:lvl>
    <w:lvl w:ilvl="3">
      <w:start w:val="1"/>
      <w:numFmt w:val="decimal"/>
      <w:lvlText w:val="%1.%2.%3.%4"/>
      <w:lvlJc w:val="left"/>
      <w:pPr>
        <w:tabs>
          <w:tab w:val="num" w:pos="720"/>
        </w:tabs>
        <w:ind w:left="720" w:right="720" w:hanging="720"/>
      </w:pPr>
      <w:rPr>
        <w:rFonts w:hint="default"/>
      </w:rPr>
    </w:lvl>
    <w:lvl w:ilvl="4">
      <w:start w:val="1"/>
      <w:numFmt w:val="decimal"/>
      <w:lvlText w:val="%1.%2.%3.%4.%5"/>
      <w:lvlJc w:val="left"/>
      <w:pPr>
        <w:tabs>
          <w:tab w:val="num" w:pos="1080"/>
        </w:tabs>
        <w:ind w:left="1080" w:right="1080" w:hanging="1080"/>
      </w:pPr>
      <w:rPr>
        <w:rFonts w:hint="default"/>
      </w:rPr>
    </w:lvl>
    <w:lvl w:ilvl="5">
      <w:start w:val="1"/>
      <w:numFmt w:val="decimal"/>
      <w:lvlText w:val="%1.%2.%3.%4.%5.%6"/>
      <w:lvlJc w:val="left"/>
      <w:pPr>
        <w:tabs>
          <w:tab w:val="num" w:pos="1080"/>
        </w:tabs>
        <w:ind w:left="1080" w:right="1080" w:hanging="1080"/>
      </w:pPr>
      <w:rPr>
        <w:rFonts w:hint="default"/>
      </w:rPr>
    </w:lvl>
    <w:lvl w:ilvl="6">
      <w:start w:val="1"/>
      <w:numFmt w:val="decimal"/>
      <w:lvlText w:val="%1.%2.%3.%4.%5.%6.%7"/>
      <w:lvlJc w:val="left"/>
      <w:pPr>
        <w:tabs>
          <w:tab w:val="num" w:pos="1440"/>
        </w:tabs>
        <w:ind w:left="1440" w:right="1440" w:hanging="1440"/>
      </w:pPr>
      <w:rPr>
        <w:rFonts w:hint="default"/>
      </w:rPr>
    </w:lvl>
    <w:lvl w:ilvl="7">
      <w:start w:val="1"/>
      <w:numFmt w:val="decimal"/>
      <w:lvlText w:val="%1.%2.%3.%4.%5.%6.%7.%8"/>
      <w:lvlJc w:val="left"/>
      <w:pPr>
        <w:tabs>
          <w:tab w:val="num" w:pos="1440"/>
        </w:tabs>
        <w:ind w:left="1440" w:right="1440" w:hanging="1440"/>
      </w:pPr>
      <w:rPr>
        <w:rFonts w:hint="default"/>
      </w:rPr>
    </w:lvl>
    <w:lvl w:ilvl="8">
      <w:start w:val="1"/>
      <w:numFmt w:val="decimal"/>
      <w:lvlText w:val="%1.%2.%3.%4.%5.%6.%7.%8.%9"/>
      <w:lvlJc w:val="left"/>
      <w:pPr>
        <w:tabs>
          <w:tab w:val="num" w:pos="1800"/>
        </w:tabs>
        <w:ind w:left="1800" w:right="1800" w:hanging="1800"/>
      </w:pPr>
      <w:rPr>
        <w:rFonts w:hint="default"/>
      </w:rPr>
    </w:lvl>
  </w:abstractNum>
  <w:abstractNum w:abstractNumId="2" w15:restartNumberingAfterBreak="0">
    <w:nsid w:val="04B262FE"/>
    <w:multiLevelType w:val="multilevel"/>
    <w:tmpl w:val="994466B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4BD0230"/>
    <w:multiLevelType w:val="multilevel"/>
    <w:tmpl w:val="069260FE"/>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b/>
        <w:bCs/>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7E0402D"/>
    <w:multiLevelType w:val="hybridMultilevel"/>
    <w:tmpl w:val="1EFCEFF2"/>
    <w:lvl w:ilvl="0" w:tplc="04090001">
      <w:start w:val="1"/>
      <w:numFmt w:val="bullet"/>
      <w:lvlText w:val=""/>
      <w:lvlJc w:val="left"/>
      <w:pPr>
        <w:ind w:left="360" w:hanging="360"/>
      </w:pPr>
      <w:rPr>
        <w:rFonts w:ascii="Symbol" w:hAnsi="Symbol" w:hint="default"/>
        <w:b/>
        <w:bCs/>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9703AF4"/>
    <w:multiLevelType w:val="multilevel"/>
    <w:tmpl w:val="E806D5A4"/>
    <w:lvl w:ilvl="0">
      <w:start w:val="3"/>
      <w:numFmt w:val="decimal"/>
      <w:lvlText w:val="%1"/>
      <w:lvlJc w:val="left"/>
      <w:pPr>
        <w:tabs>
          <w:tab w:val="num" w:pos="480"/>
        </w:tabs>
        <w:ind w:left="480" w:right="480" w:hanging="480"/>
      </w:pPr>
      <w:rPr>
        <w:rFonts w:hint="default"/>
      </w:rPr>
    </w:lvl>
    <w:lvl w:ilvl="1">
      <w:start w:val="1"/>
      <w:numFmt w:val="decimal"/>
      <w:lvlText w:val="%1.%2"/>
      <w:lvlJc w:val="left"/>
      <w:pPr>
        <w:tabs>
          <w:tab w:val="num" w:pos="480"/>
        </w:tabs>
        <w:ind w:left="480" w:right="480" w:hanging="480"/>
      </w:pPr>
      <w:rPr>
        <w:rFonts w:hint="default"/>
      </w:rPr>
    </w:lvl>
    <w:lvl w:ilvl="2">
      <w:start w:val="2"/>
      <w:numFmt w:val="decimal"/>
      <w:lvlText w:val="%1.%2.%3"/>
      <w:lvlJc w:val="left"/>
      <w:pPr>
        <w:tabs>
          <w:tab w:val="num" w:pos="720"/>
        </w:tabs>
        <w:ind w:left="720" w:right="720" w:hanging="720"/>
      </w:pPr>
      <w:rPr>
        <w:rFonts w:hint="default"/>
      </w:rPr>
    </w:lvl>
    <w:lvl w:ilvl="3">
      <w:start w:val="1"/>
      <w:numFmt w:val="decimal"/>
      <w:lvlText w:val="%1.%2.%3.%4"/>
      <w:lvlJc w:val="left"/>
      <w:pPr>
        <w:tabs>
          <w:tab w:val="num" w:pos="720"/>
        </w:tabs>
        <w:ind w:left="720" w:right="720" w:hanging="720"/>
      </w:pPr>
      <w:rPr>
        <w:rFonts w:hint="default"/>
      </w:rPr>
    </w:lvl>
    <w:lvl w:ilvl="4">
      <w:start w:val="1"/>
      <w:numFmt w:val="decimal"/>
      <w:lvlText w:val="%1.%2.%3.%4.%5"/>
      <w:lvlJc w:val="left"/>
      <w:pPr>
        <w:tabs>
          <w:tab w:val="num" w:pos="1080"/>
        </w:tabs>
        <w:ind w:left="1080" w:right="1080" w:hanging="1080"/>
      </w:pPr>
      <w:rPr>
        <w:rFonts w:hint="default"/>
      </w:rPr>
    </w:lvl>
    <w:lvl w:ilvl="5">
      <w:start w:val="1"/>
      <w:numFmt w:val="decimal"/>
      <w:lvlText w:val="%1.%2.%3.%4.%5.%6"/>
      <w:lvlJc w:val="left"/>
      <w:pPr>
        <w:tabs>
          <w:tab w:val="num" w:pos="1080"/>
        </w:tabs>
        <w:ind w:left="1080" w:right="1080" w:hanging="1080"/>
      </w:pPr>
      <w:rPr>
        <w:rFonts w:hint="default"/>
      </w:rPr>
    </w:lvl>
    <w:lvl w:ilvl="6">
      <w:start w:val="1"/>
      <w:numFmt w:val="decimal"/>
      <w:lvlText w:val="%1.%2.%3.%4.%5.%6.%7"/>
      <w:lvlJc w:val="left"/>
      <w:pPr>
        <w:tabs>
          <w:tab w:val="num" w:pos="1440"/>
        </w:tabs>
        <w:ind w:left="1440" w:right="1440" w:hanging="1440"/>
      </w:pPr>
      <w:rPr>
        <w:rFonts w:hint="default"/>
      </w:rPr>
    </w:lvl>
    <w:lvl w:ilvl="7">
      <w:start w:val="1"/>
      <w:numFmt w:val="decimal"/>
      <w:lvlText w:val="%1.%2.%3.%4.%5.%6.%7.%8"/>
      <w:lvlJc w:val="left"/>
      <w:pPr>
        <w:tabs>
          <w:tab w:val="num" w:pos="1440"/>
        </w:tabs>
        <w:ind w:left="1440" w:right="1440" w:hanging="1440"/>
      </w:pPr>
      <w:rPr>
        <w:rFonts w:hint="default"/>
      </w:rPr>
    </w:lvl>
    <w:lvl w:ilvl="8">
      <w:start w:val="1"/>
      <w:numFmt w:val="decimal"/>
      <w:lvlText w:val="%1.%2.%3.%4.%5.%6.%7.%8.%9"/>
      <w:lvlJc w:val="left"/>
      <w:pPr>
        <w:tabs>
          <w:tab w:val="num" w:pos="1800"/>
        </w:tabs>
        <w:ind w:left="1800" w:right="1800" w:hanging="1800"/>
      </w:pPr>
      <w:rPr>
        <w:rFonts w:hint="default"/>
      </w:rPr>
    </w:lvl>
  </w:abstractNum>
  <w:abstractNum w:abstractNumId="6" w15:restartNumberingAfterBreak="0">
    <w:nsid w:val="0A41175D"/>
    <w:multiLevelType w:val="hybridMultilevel"/>
    <w:tmpl w:val="C980C6AA"/>
    <w:lvl w:ilvl="0" w:tplc="C4CED058">
      <w:numFmt w:val="bullet"/>
      <w:lvlText w:val="-"/>
      <w:lvlJc w:val="left"/>
      <w:pPr>
        <w:ind w:left="360" w:hanging="360"/>
      </w:pPr>
      <w:rPr>
        <w:rFonts w:ascii="Arial" w:eastAsia="Times New Roman" w:hAnsi="Arial" w:cs="Arial" w:hint="default"/>
      </w:rPr>
    </w:lvl>
    <w:lvl w:ilvl="1" w:tplc="FFFFFFFF" w:tentative="1">
      <w:start w:val="1"/>
      <w:numFmt w:val="bullet"/>
      <w:lvlText w:val="o"/>
      <w:lvlJc w:val="left"/>
      <w:pPr>
        <w:ind w:left="900" w:hanging="360"/>
      </w:pPr>
      <w:rPr>
        <w:rFonts w:ascii="Courier New" w:hAnsi="Courier New" w:cs="Courier New" w:hint="default"/>
      </w:rPr>
    </w:lvl>
    <w:lvl w:ilvl="2" w:tplc="FFFFFFFF" w:tentative="1">
      <w:start w:val="1"/>
      <w:numFmt w:val="bullet"/>
      <w:lvlText w:val=""/>
      <w:lvlJc w:val="left"/>
      <w:pPr>
        <w:ind w:left="1620" w:hanging="360"/>
      </w:pPr>
      <w:rPr>
        <w:rFonts w:ascii="Wingdings" w:hAnsi="Wingdings" w:hint="default"/>
      </w:rPr>
    </w:lvl>
    <w:lvl w:ilvl="3" w:tplc="FFFFFFFF" w:tentative="1">
      <w:start w:val="1"/>
      <w:numFmt w:val="bullet"/>
      <w:lvlText w:val=""/>
      <w:lvlJc w:val="left"/>
      <w:pPr>
        <w:ind w:left="2340" w:hanging="360"/>
      </w:pPr>
      <w:rPr>
        <w:rFonts w:ascii="Symbol" w:hAnsi="Symbol" w:hint="default"/>
      </w:rPr>
    </w:lvl>
    <w:lvl w:ilvl="4" w:tplc="FFFFFFFF" w:tentative="1">
      <w:start w:val="1"/>
      <w:numFmt w:val="bullet"/>
      <w:lvlText w:val="o"/>
      <w:lvlJc w:val="left"/>
      <w:pPr>
        <w:ind w:left="3060" w:hanging="360"/>
      </w:pPr>
      <w:rPr>
        <w:rFonts w:ascii="Courier New" w:hAnsi="Courier New" w:cs="Courier New" w:hint="default"/>
      </w:rPr>
    </w:lvl>
    <w:lvl w:ilvl="5" w:tplc="FFFFFFFF" w:tentative="1">
      <w:start w:val="1"/>
      <w:numFmt w:val="bullet"/>
      <w:lvlText w:val=""/>
      <w:lvlJc w:val="left"/>
      <w:pPr>
        <w:ind w:left="3780" w:hanging="360"/>
      </w:pPr>
      <w:rPr>
        <w:rFonts w:ascii="Wingdings" w:hAnsi="Wingdings" w:hint="default"/>
      </w:rPr>
    </w:lvl>
    <w:lvl w:ilvl="6" w:tplc="FFFFFFFF" w:tentative="1">
      <w:start w:val="1"/>
      <w:numFmt w:val="bullet"/>
      <w:lvlText w:val=""/>
      <w:lvlJc w:val="left"/>
      <w:pPr>
        <w:ind w:left="4500" w:hanging="360"/>
      </w:pPr>
      <w:rPr>
        <w:rFonts w:ascii="Symbol" w:hAnsi="Symbol" w:hint="default"/>
      </w:rPr>
    </w:lvl>
    <w:lvl w:ilvl="7" w:tplc="FFFFFFFF" w:tentative="1">
      <w:start w:val="1"/>
      <w:numFmt w:val="bullet"/>
      <w:lvlText w:val="o"/>
      <w:lvlJc w:val="left"/>
      <w:pPr>
        <w:ind w:left="5220" w:hanging="360"/>
      </w:pPr>
      <w:rPr>
        <w:rFonts w:ascii="Courier New" w:hAnsi="Courier New" w:cs="Courier New" w:hint="default"/>
      </w:rPr>
    </w:lvl>
    <w:lvl w:ilvl="8" w:tplc="FFFFFFFF" w:tentative="1">
      <w:start w:val="1"/>
      <w:numFmt w:val="bullet"/>
      <w:lvlText w:val=""/>
      <w:lvlJc w:val="left"/>
      <w:pPr>
        <w:ind w:left="5940" w:hanging="360"/>
      </w:pPr>
      <w:rPr>
        <w:rFonts w:ascii="Wingdings" w:hAnsi="Wingdings" w:hint="default"/>
      </w:rPr>
    </w:lvl>
  </w:abstractNum>
  <w:abstractNum w:abstractNumId="7" w15:restartNumberingAfterBreak="0">
    <w:nsid w:val="0CA539CE"/>
    <w:multiLevelType w:val="hybridMultilevel"/>
    <w:tmpl w:val="AD1CA96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63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F9868D7"/>
    <w:multiLevelType w:val="multilevel"/>
    <w:tmpl w:val="F46EC6D8"/>
    <w:lvl w:ilvl="0">
      <w:start w:val="4"/>
      <w:numFmt w:val="decimal"/>
      <w:lvlText w:val="%1"/>
      <w:lvlJc w:val="left"/>
      <w:pPr>
        <w:ind w:left="360" w:hanging="360"/>
      </w:pPr>
      <w:rPr>
        <w:rFonts w:hint="default"/>
      </w:rPr>
    </w:lvl>
    <w:lvl w:ilvl="1">
      <w:start w:val="1"/>
      <w:numFmt w:val="decimal"/>
      <w:lvlText w:val="%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0963D6"/>
    <w:multiLevelType w:val="multilevel"/>
    <w:tmpl w:val="B8227CD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1A51A3B"/>
    <w:multiLevelType w:val="multilevel"/>
    <w:tmpl w:val="994466B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201665F"/>
    <w:multiLevelType w:val="multilevel"/>
    <w:tmpl w:val="157ED36E"/>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4E67193"/>
    <w:multiLevelType w:val="hybridMultilevel"/>
    <w:tmpl w:val="E558106E"/>
    <w:lvl w:ilvl="0" w:tplc="FFFFFFFF">
      <w:start w:val="1"/>
      <w:numFmt w:val="decimal"/>
      <w:lvlText w:val="%1."/>
      <w:lvlJc w:val="left"/>
      <w:pPr>
        <w:ind w:left="1440" w:hanging="360"/>
      </w:pPr>
    </w:lvl>
    <w:lvl w:ilvl="1" w:tplc="0409000F">
      <w:start w:val="1"/>
      <w:numFmt w:val="decimal"/>
      <w:lvlText w:val="%2."/>
      <w:lvlJc w:val="left"/>
      <w:pPr>
        <w:ind w:left="3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3" w15:restartNumberingAfterBreak="0">
    <w:nsid w:val="202A291F"/>
    <w:multiLevelType w:val="hybridMultilevel"/>
    <w:tmpl w:val="A6DAA97E"/>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206F7C06"/>
    <w:multiLevelType w:val="hybridMultilevel"/>
    <w:tmpl w:val="A8DA2148"/>
    <w:lvl w:ilvl="0" w:tplc="04090001">
      <w:start w:val="1"/>
      <w:numFmt w:val="bullet"/>
      <w:lvlText w:val=""/>
      <w:lvlJc w:val="left"/>
      <w:pPr>
        <w:ind w:left="360" w:hanging="360"/>
      </w:pPr>
      <w:rPr>
        <w:rFonts w:ascii="Symbol" w:hAnsi="Symbol" w:hint="default"/>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27BE70DA"/>
    <w:multiLevelType w:val="hybridMultilevel"/>
    <w:tmpl w:val="77FA20D4"/>
    <w:lvl w:ilvl="0" w:tplc="0409000D">
      <w:start w:val="1"/>
      <w:numFmt w:val="bullet"/>
      <w:lvlText w:val=""/>
      <w:lvlJc w:val="left"/>
      <w:pPr>
        <w:ind w:left="54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8B55EC4"/>
    <w:multiLevelType w:val="hybridMultilevel"/>
    <w:tmpl w:val="A546EB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28C84BF7"/>
    <w:multiLevelType w:val="hybridMultilevel"/>
    <w:tmpl w:val="2904D328"/>
    <w:lvl w:ilvl="0" w:tplc="C4CED058">
      <w:numFmt w:val="bullet"/>
      <w:lvlText w:val="-"/>
      <w:lvlJc w:val="left"/>
      <w:pPr>
        <w:ind w:left="360" w:hanging="360"/>
      </w:pPr>
      <w:rPr>
        <w:rFonts w:ascii="Arial" w:eastAsia="Times New Roman" w:hAnsi="Arial" w:cs="Aria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8" w15:restartNumberingAfterBreak="0">
    <w:nsid w:val="2AB34EB5"/>
    <w:multiLevelType w:val="hybridMultilevel"/>
    <w:tmpl w:val="F9E8BCD6"/>
    <w:lvl w:ilvl="0" w:tplc="C4CED058">
      <w:numFmt w:val="bullet"/>
      <w:lvlText w:val="-"/>
      <w:lvlJc w:val="left"/>
      <w:pPr>
        <w:ind w:left="720" w:hanging="360"/>
      </w:pPr>
      <w:rPr>
        <w:rFonts w:ascii="Arial" w:eastAsia="Times New Roman" w:hAnsi="Arial" w:cs="Arial" w:hint="default"/>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2C9B6E8C"/>
    <w:multiLevelType w:val="multilevel"/>
    <w:tmpl w:val="925087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199080B"/>
    <w:multiLevelType w:val="hybridMultilevel"/>
    <w:tmpl w:val="27FC4718"/>
    <w:lvl w:ilvl="0" w:tplc="6630CA5C">
      <w:start w:val="10"/>
      <w:numFmt w:val="bullet"/>
      <w:lvlText w:val="-"/>
      <w:lvlJc w:val="left"/>
      <w:pPr>
        <w:tabs>
          <w:tab w:val="num" w:pos="720"/>
        </w:tabs>
        <w:ind w:left="720" w:right="720" w:hanging="360"/>
      </w:pPr>
      <w:rPr>
        <w:rFonts w:ascii="Times New Roman" w:eastAsia="Times New Roman" w:hAnsi="Times New Roman" w:cs="Times New Roman" w:hint="default"/>
      </w:rPr>
    </w:lvl>
    <w:lvl w:ilvl="1" w:tplc="04010003" w:tentative="1">
      <w:start w:val="1"/>
      <w:numFmt w:val="bullet"/>
      <w:lvlText w:val="o"/>
      <w:lvlJc w:val="left"/>
      <w:pPr>
        <w:tabs>
          <w:tab w:val="num" w:pos="1440"/>
        </w:tabs>
        <w:ind w:left="1440" w:right="1440" w:hanging="360"/>
      </w:pPr>
      <w:rPr>
        <w:rFonts w:ascii="Courier New" w:hAnsi="Courier New" w:hint="default"/>
      </w:rPr>
    </w:lvl>
    <w:lvl w:ilvl="2" w:tplc="04010005" w:tentative="1">
      <w:start w:val="1"/>
      <w:numFmt w:val="bullet"/>
      <w:lvlText w:val=""/>
      <w:lvlJc w:val="left"/>
      <w:pPr>
        <w:tabs>
          <w:tab w:val="num" w:pos="2160"/>
        </w:tabs>
        <w:ind w:left="2160" w:right="2160" w:hanging="360"/>
      </w:pPr>
      <w:rPr>
        <w:rFonts w:ascii="Wingdings" w:hAnsi="Wingdings" w:hint="default"/>
      </w:rPr>
    </w:lvl>
    <w:lvl w:ilvl="3" w:tplc="04010001" w:tentative="1">
      <w:start w:val="1"/>
      <w:numFmt w:val="bullet"/>
      <w:lvlText w:val=""/>
      <w:lvlJc w:val="left"/>
      <w:pPr>
        <w:tabs>
          <w:tab w:val="num" w:pos="2880"/>
        </w:tabs>
        <w:ind w:left="2880" w:right="2880" w:hanging="360"/>
      </w:pPr>
      <w:rPr>
        <w:rFonts w:ascii="Symbol" w:hAnsi="Symbol" w:hint="default"/>
      </w:rPr>
    </w:lvl>
    <w:lvl w:ilvl="4" w:tplc="04010003" w:tentative="1">
      <w:start w:val="1"/>
      <w:numFmt w:val="bullet"/>
      <w:lvlText w:val="o"/>
      <w:lvlJc w:val="left"/>
      <w:pPr>
        <w:tabs>
          <w:tab w:val="num" w:pos="3600"/>
        </w:tabs>
        <w:ind w:left="3600" w:right="3600" w:hanging="360"/>
      </w:pPr>
      <w:rPr>
        <w:rFonts w:ascii="Courier New" w:hAnsi="Courier New" w:hint="default"/>
      </w:rPr>
    </w:lvl>
    <w:lvl w:ilvl="5" w:tplc="04010005" w:tentative="1">
      <w:start w:val="1"/>
      <w:numFmt w:val="bullet"/>
      <w:lvlText w:val=""/>
      <w:lvlJc w:val="left"/>
      <w:pPr>
        <w:tabs>
          <w:tab w:val="num" w:pos="4320"/>
        </w:tabs>
        <w:ind w:left="4320" w:right="4320" w:hanging="360"/>
      </w:pPr>
      <w:rPr>
        <w:rFonts w:ascii="Wingdings" w:hAnsi="Wingdings" w:hint="default"/>
      </w:rPr>
    </w:lvl>
    <w:lvl w:ilvl="6" w:tplc="04010001" w:tentative="1">
      <w:start w:val="1"/>
      <w:numFmt w:val="bullet"/>
      <w:lvlText w:val=""/>
      <w:lvlJc w:val="left"/>
      <w:pPr>
        <w:tabs>
          <w:tab w:val="num" w:pos="5040"/>
        </w:tabs>
        <w:ind w:left="5040" w:right="5040" w:hanging="360"/>
      </w:pPr>
      <w:rPr>
        <w:rFonts w:ascii="Symbol" w:hAnsi="Symbol" w:hint="default"/>
      </w:rPr>
    </w:lvl>
    <w:lvl w:ilvl="7" w:tplc="04010003" w:tentative="1">
      <w:start w:val="1"/>
      <w:numFmt w:val="bullet"/>
      <w:lvlText w:val="o"/>
      <w:lvlJc w:val="left"/>
      <w:pPr>
        <w:tabs>
          <w:tab w:val="num" w:pos="5760"/>
        </w:tabs>
        <w:ind w:left="5760" w:right="5760" w:hanging="360"/>
      </w:pPr>
      <w:rPr>
        <w:rFonts w:ascii="Courier New" w:hAnsi="Courier New" w:hint="default"/>
      </w:rPr>
    </w:lvl>
    <w:lvl w:ilvl="8" w:tplc="04010005" w:tentative="1">
      <w:start w:val="1"/>
      <w:numFmt w:val="bullet"/>
      <w:lvlText w:val=""/>
      <w:lvlJc w:val="left"/>
      <w:pPr>
        <w:tabs>
          <w:tab w:val="num" w:pos="6480"/>
        </w:tabs>
        <w:ind w:left="6480" w:right="6480" w:hanging="360"/>
      </w:pPr>
      <w:rPr>
        <w:rFonts w:ascii="Wingdings" w:hAnsi="Wingdings" w:hint="default"/>
      </w:rPr>
    </w:lvl>
  </w:abstractNum>
  <w:abstractNum w:abstractNumId="21" w15:restartNumberingAfterBreak="0">
    <w:nsid w:val="324D6B66"/>
    <w:multiLevelType w:val="hybridMultilevel"/>
    <w:tmpl w:val="59FC8260"/>
    <w:lvl w:ilvl="0" w:tplc="C4CED058">
      <w:numFmt w:val="bullet"/>
      <w:lvlText w:val="-"/>
      <w:lvlJc w:val="left"/>
      <w:pPr>
        <w:ind w:left="720" w:hanging="360"/>
      </w:pPr>
      <w:rPr>
        <w:rFonts w:ascii="Arial" w:eastAsia="Times New Roman" w:hAnsi="Arial" w:cs="Arial" w:hint="default"/>
        <w:sz w:val="20"/>
        <w:szCs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32FB1598"/>
    <w:multiLevelType w:val="multilevel"/>
    <w:tmpl w:val="46520DDA"/>
    <w:lvl w:ilvl="0">
      <w:start w:val="4"/>
      <w:numFmt w:val="decimal"/>
      <w:lvlText w:val="%1"/>
      <w:lvlJc w:val="left"/>
      <w:pPr>
        <w:tabs>
          <w:tab w:val="num" w:pos="480"/>
        </w:tabs>
        <w:ind w:left="480" w:right="480" w:hanging="480"/>
      </w:pPr>
      <w:rPr>
        <w:rFonts w:hint="default"/>
      </w:rPr>
    </w:lvl>
    <w:lvl w:ilvl="1">
      <w:start w:val="1"/>
      <w:numFmt w:val="decimal"/>
      <w:lvlText w:val="%1.%2"/>
      <w:lvlJc w:val="left"/>
      <w:pPr>
        <w:tabs>
          <w:tab w:val="num" w:pos="480"/>
        </w:tabs>
        <w:ind w:left="480" w:right="480" w:hanging="480"/>
      </w:pPr>
      <w:rPr>
        <w:rFonts w:hint="default"/>
      </w:rPr>
    </w:lvl>
    <w:lvl w:ilvl="2">
      <w:start w:val="2"/>
      <w:numFmt w:val="decimal"/>
      <w:lvlText w:val="%1.%2.%3"/>
      <w:lvlJc w:val="left"/>
      <w:pPr>
        <w:tabs>
          <w:tab w:val="num" w:pos="720"/>
        </w:tabs>
        <w:ind w:left="720" w:right="720" w:hanging="720"/>
      </w:pPr>
      <w:rPr>
        <w:rFonts w:hint="default"/>
      </w:rPr>
    </w:lvl>
    <w:lvl w:ilvl="3">
      <w:start w:val="1"/>
      <w:numFmt w:val="decimal"/>
      <w:lvlText w:val="%1.%2.%3.%4"/>
      <w:lvlJc w:val="left"/>
      <w:pPr>
        <w:tabs>
          <w:tab w:val="num" w:pos="720"/>
        </w:tabs>
        <w:ind w:left="720" w:right="720" w:hanging="720"/>
      </w:pPr>
      <w:rPr>
        <w:rFonts w:hint="default"/>
      </w:rPr>
    </w:lvl>
    <w:lvl w:ilvl="4">
      <w:start w:val="1"/>
      <w:numFmt w:val="decimal"/>
      <w:lvlText w:val="%1.%2.%3.%4.%5"/>
      <w:lvlJc w:val="left"/>
      <w:pPr>
        <w:tabs>
          <w:tab w:val="num" w:pos="1080"/>
        </w:tabs>
        <w:ind w:left="1080" w:right="1080" w:hanging="1080"/>
      </w:pPr>
      <w:rPr>
        <w:rFonts w:hint="default"/>
      </w:rPr>
    </w:lvl>
    <w:lvl w:ilvl="5">
      <w:start w:val="1"/>
      <w:numFmt w:val="decimal"/>
      <w:lvlText w:val="%1.%2.%3.%4.%5.%6"/>
      <w:lvlJc w:val="left"/>
      <w:pPr>
        <w:tabs>
          <w:tab w:val="num" w:pos="1080"/>
        </w:tabs>
        <w:ind w:left="1080" w:right="1080" w:hanging="1080"/>
      </w:pPr>
      <w:rPr>
        <w:rFonts w:hint="default"/>
      </w:rPr>
    </w:lvl>
    <w:lvl w:ilvl="6">
      <w:start w:val="1"/>
      <w:numFmt w:val="decimal"/>
      <w:lvlText w:val="%1.%2.%3.%4.%5.%6.%7"/>
      <w:lvlJc w:val="left"/>
      <w:pPr>
        <w:tabs>
          <w:tab w:val="num" w:pos="1440"/>
        </w:tabs>
        <w:ind w:left="1440" w:right="1440" w:hanging="1440"/>
      </w:pPr>
      <w:rPr>
        <w:rFonts w:hint="default"/>
      </w:rPr>
    </w:lvl>
    <w:lvl w:ilvl="7">
      <w:start w:val="1"/>
      <w:numFmt w:val="decimal"/>
      <w:lvlText w:val="%1.%2.%3.%4.%5.%6.%7.%8"/>
      <w:lvlJc w:val="left"/>
      <w:pPr>
        <w:tabs>
          <w:tab w:val="num" w:pos="1440"/>
        </w:tabs>
        <w:ind w:left="1440" w:right="1440" w:hanging="1440"/>
      </w:pPr>
      <w:rPr>
        <w:rFonts w:hint="default"/>
      </w:rPr>
    </w:lvl>
    <w:lvl w:ilvl="8">
      <w:start w:val="1"/>
      <w:numFmt w:val="decimal"/>
      <w:lvlText w:val="%1.%2.%3.%4.%5.%6.%7.%8.%9"/>
      <w:lvlJc w:val="left"/>
      <w:pPr>
        <w:tabs>
          <w:tab w:val="num" w:pos="1800"/>
        </w:tabs>
        <w:ind w:left="1800" w:right="1800" w:hanging="1800"/>
      </w:pPr>
      <w:rPr>
        <w:rFonts w:hint="default"/>
      </w:rPr>
    </w:lvl>
  </w:abstractNum>
  <w:abstractNum w:abstractNumId="23" w15:restartNumberingAfterBreak="0">
    <w:nsid w:val="33FE5C52"/>
    <w:multiLevelType w:val="multilevel"/>
    <w:tmpl w:val="EADCC300"/>
    <w:lvl w:ilvl="0">
      <w:start w:val="2"/>
      <w:numFmt w:val="decimal"/>
      <w:lvlText w:val="%1"/>
      <w:lvlJc w:val="left"/>
      <w:pPr>
        <w:tabs>
          <w:tab w:val="num" w:pos="480"/>
        </w:tabs>
        <w:ind w:left="480" w:right="480" w:hanging="480"/>
      </w:pPr>
      <w:rPr>
        <w:rFonts w:hint="default"/>
      </w:rPr>
    </w:lvl>
    <w:lvl w:ilvl="1">
      <w:start w:val="1"/>
      <w:numFmt w:val="decimal"/>
      <w:lvlText w:val="%1.%2"/>
      <w:lvlJc w:val="left"/>
      <w:pPr>
        <w:tabs>
          <w:tab w:val="num" w:pos="480"/>
        </w:tabs>
        <w:ind w:left="480" w:right="480" w:hanging="480"/>
      </w:pPr>
      <w:rPr>
        <w:rFonts w:hint="default"/>
      </w:rPr>
    </w:lvl>
    <w:lvl w:ilvl="2">
      <w:start w:val="3"/>
      <w:numFmt w:val="decimal"/>
      <w:lvlText w:val="%1.%2.%3"/>
      <w:lvlJc w:val="left"/>
      <w:pPr>
        <w:tabs>
          <w:tab w:val="num" w:pos="720"/>
        </w:tabs>
        <w:ind w:left="720" w:right="720" w:hanging="720"/>
      </w:pPr>
      <w:rPr>
        <w:rFonts w:hint="default"/>
      </w:rPr>
    </w:lvl>
    <w:lvl w:ilvl="3">
      <w:start w:val="1"/>
      <w:numFmt w:val="decimal"/>
      <w:lvlText w:val="%1.%2.%3.%4"/>
      <w:lvlJc w:val="left"/>
      <w:pPr>
        <w:tabs>
          <w:tab w:val="num" w:pos="720"/>
        </w:tabs>
        <w:ind w:left="720" w:right="720" w:hanging="720"/>
      </w:pPr>
      <w:rPr>
        <w:rFonts w:hint="default"/>
      </w:rPr>
    </w:lvl>
    <w:lvl w:ilvl="4">
      <w:start w:val="1"/>
      <w:numFmt w:val="decimal"/>
      <w:lvlText w:val="%1.%2.%3.%4.%5"/>
      <w:lvlJc w:val="left"/>
      <w:pPr>
        <w:tabs>
          <w:tab w:val="num" w:pos="1080"/>
        </w:tabs>
        <w:ind w:left="1080" w:right="1080" w:hanging="1080"/>
      </w:pPr>
      <w:rPr>
        <w:rFonts w:hint="default"/>
      </w:rPr>
    </w:lvl>
    <w:lvl w:ilvl="5">
      <w:start w:val="1"/>
      <w:numFmt w:val="decimal"/>
      <w:lvlText w:val="%1.%2.%3.%4.%5.%6"/>
      <w:lvlJc w:val="left"/>
      <w:pPr>
        <w:tabs>
          <w:tab w:val="num" w:pos="1080"/>
        </w:tabs>
        <w:ind w:left="1080" w:right="1080" w:hanging="1080"/>
      </w:pPr>
      <w:rPr>
        <w:rFonts w:hint="default"/>
      </w:rPr>
    </w:lvl>
    <w:lvl w:ilvl="6">
      <w:start w:val="1"/>
      <w:numFmt w:val="decimal"/>
      <w:lvlText w:val="%1.%2.%3.%4.%5.%6.%7"/>
      <w:lvlJc w:val="left"/>
      <w:pPr>
        <w:tabs>
          <w:tab w:val="num" w:pos="1440"/>
        </w:tabs>
        <w:ind w:left="1440" w:right="1440" w:hanging="1440"/>
      </w:pPr>
      <w:rPr>
        <w:rFonts w:hint="default"/>
      </w:rPr>
    </w:lvl>
    <w:lvl w:ilvl="7">
      <w:start w:val="1"/>
      <w:numFmt w:val="decimal"/>
      <w:lvlText w:val="%1.%2.%3.%4.%5.%6.%7.%8"/>
      <w:lvlJc w:val="left"/>
      <w:pPr>
        <w:tabs>
          <w:tab w:val="num" w:pos="1440"/>
        </w:tabs>
        <w:ind w:left="1440" w:right="1440" w:hanging="1440"/>
      </w:pPr>
      <w:rPr>
        <w:rFonts w:hint="default"/>
      </w:rPr>
    </w:lvl>
    <w:lvl w:ilvl="8">
      <w:start w:val="1"/>
      <w:numFmt w:val="decimal"/>
      <w:lvlText w:val="%1.%2.%3.%4.%5.%6.%7.%8.%9"/>
      <w:lvlJc w:val="left"/>
      <w:pPr>
        <w:tabs>
          <w:tab w:val="num" w:pos="1800"/>
        </w:tabs>
        <w:ind w:left="1800" w:right="1800" w:hanging="1800"/>
      </w:pPr>
      <w:rPr>
        <w:rFonts w:hint="default"/>
      </w:rPr>
    </w:lvl>
  </w:abstractNum>
  <w:abstractNum w:abstractNumId="24" w15:restartNumberingAfterBreak="0">
    <w:nsid w:val="39FA71B1"/>
    <w:multiLevelType w:val="multilevel"/>
    <w:tmpl w:val="069260FE"/>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b/>
        <w:bCs/>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05F388A"/>
    <w:multiLevelType w:val="multilevel"/>
    <w:tmpl w:val="9412F366"/>
    <w:lvl w:ilvl="0">
      <w:start w:val="3"/>
      <w:numFmt w:val="decimal"/>
      <w:lvlText w:val="%1"/>
      <w:lvlJc w:val="left"/>
      <w:pPr>
        <w:tabs>
          <w:tab w:val="num" w:pos="480"/>
        </w:tabs>
        <w:ind w:left="480" w:right="480" w:hanging="480"/>
      </w:pPr>
      <w:rPr>
        <w:rFonts w:hint="default"/>
      </w:rPr>
    </w:lvl>
    <w:lvl w:ilvl="1">
      <w:start w:val="1"/>
      <w:numFmt w:val="decimal"/>
      <w:lvlText w:val="%1.%2"/>
      <w:lvlJc w:val="left"/>
      <w:pPr>
        <w:tabs>
          <w:tab w:val="num" w:pos="480"/>
        </w:tabs>
        <w:ind w:left="480" w:right="480" w:hanging="480"/>
      </w:pPr>
      <w:rPr>
        <w:rFonts w:hint="default"/>
      </w:rPr>
    </w:lvl>
    <w:lvl w:ilvl="2">
      <w:start w:val="5"/>
      <w:numFmt w:val="decimal"/>
      <w:lvlText w:val="%1.%2.%3"/>
      <w:lvlJc w:val="left"/>
      <w:pPr>
        <w:tabs>
          <w:tab w:val="num" w:pos="720"/>
        </w:tabs>
        <w:ind w:left="720" w:right="720" w:hanging="720"/>
      </w:pPr>
      <w:rPr>
        <w:rFonts w:hint="default"/>
      </w:rPr>
    </w:lvl>
    <w:lvl w:ilvl="3">
      <w:start w:val="1"/>
      <w:numFmt w:val="decimal"/>
      <w:lvlText w:val="%1.%2.%3.%4"/>
      <w:lvlJc w:val="left"/>
      <w:pPr>
        <w:tabs>
          <w:tab w:val="num" w:pos="720"/>
        </w:tabs>
        <w:ind w:left="720" w:right="720" w:hanging="720"/>
      </w:pPr>
      <w:rPr>
        <w:rFonts w:hint="default"/>
      </w:rPr>
    </w:lvl>
    <w:lvl w:ilvl="4">
      <w:start w:val="1"/>
      <w:numFmt w:val="decimal"/>
      <w:lvlText w:val="%1.%2.%3.%4.%5"/>
      <w:lvlJc w:val="left"/>
      <w:pPr>
        <w:tabs>
          <w:tab w:val="num" w:pos="1080"/>
        </w:tabs>
        <w:ind w:left="1080" w:right="1080" w:hanging="1080"/>
      </w:pPr>
      <w:rPr>
        <w:rFonts w:hint="default"/>
      </w:rPr>
    </w:lvl>
    <w:lvl w:ilvl="5">
      <w:start w:val="1"/>
      <w:numFmt w:val="decimal"/>
      <w:lvlText w:val="%1.%2.%3.%4.%5.%6"/>
      <w:lvlJc w:val="left"/>
      <w:pPr>
        <w:tabs>
          <w:tab w:val="num" w:pos="1080"/>
        </w:tabs>
        <w:ind w:left="1080" w:right="1080" w:hanging="1080"/>
      </w:pPr>
      <w:rPr>
        <w:rFonts w:hint="default"/>
      </w:rPr>
    </w:lvl>
    <w:lvl w:ilvl="6">
      <w:start w:val="1"/>
      <w:numFmt w:val="decimal"/>
      <w:lvlText w:val="%1.%2.%3.%4.%5.%6.%7"/>
      <w:lvlJc w:val="left"/>
      <w:pPr>
        <w:tabs>
          <w:tab w:val="num" w:pos="1440"/>
        </w:tabs>
        <w:ind w:left="1440" w:right="1440" w:hanging="1440"/>
      </w:pPr>
      <w:rPr>
        <w:rFonts w:hint="default"/>
      </w:rPr>
    </w:lvl>
    <w:lvl w:ilvl="7">
      <w:start w:val="1"/>
      <w:numFmt w:val="decimal"/>
      <w:lvlText w:val="%1.%2.%3.%4.%5.%6.%7.%8"/>
      <w:lvlJc w:val="left"/>
      <w:pPr>
        <w:tabs>
          <w:tab w:val="num" w:pos="1440"/>
        </w:tabs>
        <w:ind w:left="1440" w:right="1440" w:hanging="1440"/>
      </w:pPr>
      <w:rPr>
        <w:rFonts w:hint="default"/>
      </w:rPr>
    </w:lvl>
    <w:lvl w:ilvl="8">
      <w:start w:val="1"/>
      <w:numFmt w:val="decimal"/>
      <w:lvlText w:val="%1.%2.%3.%4.%5.%6.%7.%8.%9"/>
      <w:lvlJc w:val="left"/>
      <w:pPr>
        <w:tabs>
          <w:tab w:val="num" w:pos="1800"/>
        </w:tabs>
        <w:ind w:left="1800" w:right="1800" w:hanging="1800"/>
      </w:pPr>
      <w:rPr>
        <w:rFonts w:hint="default"/>
      </w:rPr>
    </w:lvl>
  </w:abstractNum>
  <w:abstractNum w:abstractNumId="26" w15:restartNumberingAfterBreak="0">
    <w:nsid w:val="43D4596B"/>
    <w:multiLevelType w:val="hybridMultilevel"/>
    <w:tmpl w:val="153273A2"/>
    <w:lvl w:ilvl="0" w:tplc="C4CED058">
      <w:numFmt w:val="bullet"/>
      <w:lvlText w:val="-"/>
      <w:lvlJc w:val="left"/>
      <w:pPr>
        <w:ind w:left="720" w:hanging="360"/>
      </w:pPr>
      <w:rPr>
        <w:rFonts w:ascii="Arial" w:eastAsia="Times New Roman" w:hAnsi="Arial" w:cs="Arial" w:hint="default"/>
        <w:sz w:val="20"/>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77505C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9E92909"/>
    <w:multiLevelType w:val="multilevel"/>
    <w:tmpl w:val="E52C88D2"/>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F8B5840"/>
    <w:multiLevelType w:val="multilevel"/>
    <w:tmpl w:val="80E2F70C"/>
    <w:lvl w:ilvl="0">
      <w:start w:val="1"/>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0D118B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2C760AF"/>
    <w:multiLevelType w:val="multilevel"/>
    <w:tmpl w:val="B4D26D2E"/>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6525EC6"/>
    <w:multiLevelType w:val="hybridMultilevel"/>
    <w:tmpl w:val="FF9EEA2A"/>
    <w:lvl w:ilvl="0" w:tplc="D108A054">
      <w:start w:val="1"/>
      <w:numFmt w:val="decimal"/>
      <w:lvlText w:val="%1."/>
      <w:lvlJc w:val="left"/>
      <w:pPr>
        <w:ind w:left="360" w:hanging="360"/>
      </w:pPr>
      <w:rPr>
        <w:rFonts w:hint="default"/>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56CA5124"/>
    <w:multiLevelType w:val="hybridMultilevel"/>
    <w:tmpl w:val="439C2ECE"/>
    <w:lvl w:ilvl="0" w:tplc="0409000D">
      <w:start w:val="1"/>
      <w:numFmt w:val="bullet"/>
      <w:lvlText w:val=""/>
      <w:lvlJc w:val="left"/>
      <w:pPr>
        <w:ind w:left="540" w:hanging="360"/>
      </w:pPr>
      <w:rPr>
        <w:rFonts w:ascii="Wingdings" w:hAnsi="Wingdings"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4" w15:restartNumberingAfterBreak="0">
    <w:nsid w:val="5E3550D8"/>
    <w:multiLevelType w:val="hybridMultilevel"/>
    <w:tmpl w:val="88883A12"/>
    <w:lvl w:ilvl="0" w:tplc="04010001">
      <w:start w:val="1"/>
      <w:numFmt w:val="bullet"/>
      <w:lvlText w:val=""/>
      <w:lvlJc w:val="left"/>
      <w:pPr>
        <w:tabs>
          <w:tab w:val="num" w:pos="720"/>
        </w:tabs>
        <w:ind w:left="720" w:right="720" w:hanging="360"/>
      </w:pPr>
      <w:rPr>
        <w:rFonts w:ascii="Symbol" w:hAnsi="Symbol" w:hint="default"/>
      </w:rPr>
    </w:lvl>
    <w:lvl w:ilvl="1" w:tplc="04010003" w:tentative="1">
      <w:start w:val="1"/>
      <w:numFmt w:val="bullet"/>
      <w:lvlText w:val="o"/>
      <w:lvlJc w:val="left"/>
      <w:pPr>
        <w:tabs>
          <w:tab w:val="num" w:pos="1440"/>
        </w:tabs>
        <w:ind w:left="1440" w:right="1440" w:hanging="360"/>
      </w:pPr>
      <w:rPr>
        <w:rFonts w:ascii="Courier New" w:hAnsi="Courier New" w:hint="default"/>
      </w:rPr>
    </w:lvl>
    <w:lvl w:ilvl="2" w:tplc="04010005" w:tentative="1">
      <w:start w:val="1"/>
      <w:numFmt w:val="bullet"/>
      <w:lvlText w:val=""/>
      <w:lvlJc w:val="left"/>
      <w:pPr>
        <w:tabs>
          <w:tab w:val="num" w:pos="2160"/>
        </w:tabs>
        <w:ind w:left="2160" w:right="2160" w:hanging="360"/>
      </w:pPr>
      <w:rPr>
        <w:rFonts w:ascii="Wingdings" w:hAnsi="Wingdings" w:hint="default"/>
      </w:rPr>
    </w:lvl>
    <w:lvl w:ilvl="3" w:tplc="04010001" w:tentative="1">
      <w:start w:val="1"/>
      <w:numFmt w:val="bullet"/>
      <w:lvlText w:val=""/>
      <w:lvlJc w:val="left"/>
      <w:pPr>
        <w:tabs>
          <w:tab w:val="num" w:pos="2880"/>
        </w:tabs>
        <w:ind w:left="2880" w:right="2880" w:hanging="360"/>
      </w:pPr>
      <w:rPr>
        <w:rFonts w:ascii="Symbol" w:hAnsi="Symbol" w:hint="default"/>
      </w:rPr>
    </w:lvl>
    <w:lvl w:ilvl="4" w:tplc="04010003" w:tentative="1">
      <w:start w:val="1"/>
      <w:numFmt w:val="bullet"/>
      <w:lvlText w:val="o"/>
      <w:lvlJc w:val="left"/>
      <w:pPr>
        <w:tabs>
          <w:tab w:val="num" w:pos="3600"/>
        </w:tabs>
        <w:ind w:left="3600" w:right="3600" w:hanging="360"/>
      </w:pPr>
      <w:rPr>
        <w:rFonts w:ascii="Courier New" w:hAnsi="Courier New" w:hint="default"/>
      </w:rPr>
    </w:lvl>
    <w:lvl w:ilvl="5" w:tplc="04010005" w:tentative="1">
      <w:start w:val="1"/>
      <w:numFmt w:val="bullet"/>
      <w:lvlText w:val=""/>
      <w:lvlJc w:val="left"/>
      <w:pPr>
        <w:tabs>
          <w:tab w:val="num" w:pos="4320"/>
        </w:tabs>
        <w:ind w:left="4320" w:right="4320" w:hanging="360"/>
      </w:pPr>
      <w:rPr>
        <w:rFonts w:ascii="Wingdings" w:hAnsi="Wingdings" w:hint="default"/>
      </w:rPr>
    </w:lvl>
    <w:lvl w:ilvl="6" w:tplc="04010001" w:tentative="1">
      <w:start w:val="1"/>
      <w:numFmt w:val="bullet"/>
      <w:lvlText w:val=""/>
      <w:lvlJc w:val="left"/>
      <w:pPr>
        <w:tabs>
          <w:tab w:val="num" w:pos="5040"/>
        </w:tabs>
        <w:ind w:left="5040" w:right="5040" w:hanging="360"/>
      </w:pPr>
      <w:rPr>
        <w:rFonts w:ascii="Symbol" w:hAnsi="Symbol" w:hint="default"/>
      </w:rPr>
    </w:lvl>
    <w:lvl w:ilvl="7" w:tplc="04010003" w:tentative="1">
      <w:start w:val="1"/>
      <w:numFmt w:val="bullet"/>
      <w:lvlText w:val="o"/>
      <w:lvlJc w:val="left"/>
      <w:pPr>
        <w:tabs>
          <w:tab w:val="num" w:pos="5760"/>
        </w:tabs>
        <w:ind w:left="5760" w:right="5760" w:hanging="360"/>
      </w:pPr>
      <w:rPr>
        <w:rFonts w:ascii="Courier New" w:hAnsi="Courier New" w:hint="default"/>
      </w:rPr>
    </w:lvl>
    <w:lvl w:ilvl="8" w:tplc="04010005" w:tentative="1">
      <w:start w:val="1"/>
      <w:numFmt w:val="bullet"/>
      <w:lvlText w:val=""/>
      <w:lvlJc w:val="left"/>
      <w:pPr>
        <w:tabs>
          <w:tab w:val="num" w:pos="6480"/>
        </w:tabs>
        <w:ind w:left="6480" w:right="6480" w:hanging="360"/>
      </w:pPr>
      <w:rPr>
        <w:rFonts w:ascii="Wingdings" w:hAnsi="Wingdings" w:hint="default"/>
      </w:rPr>
    </w:lvl>
  </w:abstractNum>
  <w:abstractNum w:abstractNumId="35" w15:restartNumberingAfterBreak="0">
    <w:nsid w:val="5FCD0527"/>
    <w:multiLevelType w:val="hybridMultilevel"/>
    <w:tmpl w:val="E94A7A24"/>
    <w:lvl w:ilvl="0" w:tplc="C4CED058">
      <w:numFmt w:val="bullet"/>
      <w:lvlText w:val="-"/>
      <w:lvlJc w:val="left"/>
      <w:pPr>
        <w:ind w:left="360" w:hanging="360"/>
      </w:pPr>
      <w:rPr>
        <w:rFonts w:ascii="Arial" w:eastAsia="Times New Roman" w:hAnsi="Arial" w:cs="Aria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6" w15:restartNumberingAfterBreak="0">
    <w:nsid w:val="632B3D99"/>
    <w:multiLevelType w:val="hybridMultilevel"/>
    <w:tmpl w:val="F878B3C2"/>
    <w:lvl w:ilvl="0" w:tplc="C4CED058">
      <w:numFmt w:val="bullet"/>
      <w:lvlText w:val="-"/>
      <w:lvlJc w:val="left"/>
      <w:pPr>
        <w:ind w:left="360" w:hanging="360"/>
      </w:pPr>
      <w:rPr>
        <w:rFonts w:ascii="Arial" w:eastAsia="Times New Roman" w:hAnsi="Arial" w:cs="Arial"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7" w15:restartNumberingAfterBreak="0">
    <w:nsid w:val="64DB6225"/>
    <w:multiLevelType w:val="multilevel"/>
    <w:tmpl w:val="F7005D84"/>
    <w:lvl w:ilvl="0">
      <w:start w:val="4"/>
      <w:numFmt w:val="decimal"/>
      <w:lvlText w:val="%1"/>
      <w:lvlJc w:val="left"/>
      <w:pPr>
        <w:tabs>
          <w:tab w:val="num" w:pos="420"/>
        </w:tabs>
        <w:ind w:left="420" w:right="420" w:hanging="420"/>
      </w:pPr>
      <w:rPr>
        <w:rFonts w:hint="default"/>
      </w:rPr>
    </w:lvl>
    <w:lvl w:ilvl="1">
      <w:start w:val="15"/>
      <w:numFmt w:val="decimal"/>
      <w:lvlText w:val="%1.%2"/>
      <w:lvlJc w:val="left"/>
      <w:pPr>
        <w:tabs>
          <w:tab w:val="num" w:pos="420"/>
        </w:tabs>
        <w:ind w:left="420" w:right="420" w:hanging="420"/>
      </w:pPr>
      <w:rPr>
        <w:rFonts w:hint="default"/>
      </w:rPr>
    </w:lvl>
    <w:lvl w:ilvl="2">
      <w:start w:val="1"/>
      <w:numFmt w:val="decimal"/>
      <w:lvlText w:val="%1.%2.%3"/>
      <w:lvlJc w:val="left"/>
      <w:pPr>
        <w:tabs>
          <w:tab w:val="num" w:pos="720"/>
        </w:tabs>
        <w:ind w:left="720" w:right="720" w:hanging="720"/>
      </w:pPr>
      <w:rPr>
        <w:rFonts w:hint="default"/>
      </w:rPr>
    </w:lvl>
    <w:lvl w:ilvl="3">
      <w:start w:val="1"/>
      <w:numFmt w:val="decimal"/>
      <w:lvlText w:val="%1.%2.%3.%4"/>
      <w:lvlJc w:val="left"/>
      <w:pPr>
        <w:tabs>
          <w:tab w:val="num" w:pos="720"/>
        </w:tabs>
        <w:ind w:left="720" w:right="720" w:hanging="720"/>
      </w:pPr>
      <w:rPr>
        <w:rFonts w:hint="default"/>
      </w:rPr>
    </w:lvl>
    <w:lvl w:ilvl="4">
      <w:start w:val="1"/>
      <w:numFmt w:val="decimal"/>
      <w:lvlText w:val="%1.%2.%3.%4.%5"/>
      <w:lvlJc w:val="left"/>
      <w:pPr>
        <w:tabs>
          <w:tab w:val="num" w:pos="1080"/>
        </w:tabs>
        <w:ind w:left="1080" w:right="1080" w:hanging="1080"/>
      </w:pPr>
      <w:rPr>
        <w:rFonts w:hint="default"/>
      </w:rPr>
    </w:lvl>
    <w:lvl w:ilvl="5">
      <w:start w:val="1"/>
      <w:numFmt w:val="decimal"/>
      <w:lvlText w:val="%1.%2.%3.%4.%5.%6"/>
      <w:lvlJc w:val="left"/>
      <w:pPr>
        <w:tabs>
          <w:tab w:val="num" w:pos="1080"/>
        </w:tabs>
        <w:ind w:left="1080" w:right="1080" w:hanging="1080"/>
      </w:pPr>
      <w:rPr>
        <w:rFonts w:hint="default"/>
      </w:rPr>
    </w:lvl>
    <w:lvl w:ilvl="6">
      <w:start w:val="1"/>
      <w:numFmt w:val="decimal"/>
      <w:lvlText w:val="%1.%2.%3.%4.%5.%6.%7"/>
      <w:lvlJc w:val="left"/>
      <w:pPr>
        <w:tabs>
          <w:tab w:val="num" w:pos="1440"/>
        </w:tabs>
        <w:ind w:left="1440" w:right="1440" w:hanging="1440"/>
      </w:pPr>
      <w:rPr>
        <w:rFonts w:hint="default"/>
      </w:rPr>
    </w:lvl>
    <w:lvl w:ilvl="7">
      <w:start w:val="1"/>
      <w:numFmt w:val="decimal"/>
      <w:lvlText w:val="%1.%2.%3.%4.%5.%6.%7.%8"/>
      <w:lvlJc w:val="left"/>
      <w:pPr>
        <w:tabs>
          <w:tab w:val="num" w:pos="1440"/>
        </w:tabs>
        <w:ind w:left="1440" w:right="1440" w:hanging="1440"/>
      </w:pPr>
      <w:rPr>
        <w:rFonts w:hint="default"/>
      </w:rPr>
    </w:lvl>
    <w:lvl w:ilvl="8">
      <w:start w:val="1"/>
      <w:numFmt w:val="decimal"/>
      <w:lvlText w:val="%1.%2.%3.%4.%5.%6.%7.%8.%9"/>
      <w:lvlJc w:val="left"/>
      <w:pPr>
        <w:tabs>
          <w:tab w:val="num" w:pos="1800"/>
        </w:tabs>
        <w:ind w:left="1800" w:right="1800" w:hanging="1800"/>
      </w:pPr>
      <w:rPr>
        <w:rFonts w:hint="default"/>
      </w:rPr>
    </w:lvl>
  </w:abstractNum>
  <w:abstractNum w:abstractNumId="38" w15:restartNumberingAfterBreak="0">
    <w:nsid w:val="65315BC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EA17842"/>
    <w:multiLevelType w:val="hybridMultilevel"/>
    <w:tmpl w:val="C1404AD0"/>
    <w:lvl w:ilvl="0" w:tplc="C4CED058">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6FBE29F6"/>
    <w:multiLevelType w:val="multilevel"/>
    <w:tmpl w:val="DB303CE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0D30DE5"/>
    <w:multiLevelType w:val="multilevel"/>
    <w:tmpl w:val="6ED20062"/>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1DC46F5"/>
    <w:multiLevelType w:val="hybridMultilevel"/>
    <w:tmpl w:val="D736EC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721D11F8"/>
    <w:multiLevelType w:val="hybridMultilevel"/>
    <w:tmpl w:val="CF34897C"/>
    <w:lvl w:ilvl="0" w:tplc="D5A0D30E">
      <w:start w:val="1"/>
      <w:numFmt w:val="decimal"/>
      <w:lvlText w:val="%1."/>
      <w:lvlJc w:val="left"/>
      <w:pPr>
        <w:ind w:left="360" w:hanging="360"/>
      </w:pPr>
      <w:rPr>
        <w:rFonts w:hint="default"/>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7394356F"/>
    <w:multiLevelType w:val="hybridMultilevel"/>
    <w:tmpl w:val="6292F34C"/>
    <w:lvl w:ilvl="0" w:tplc="04090015">
      <w:start w:val="1"/>
      <w:numFmt w:val="upperLetter"/>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5" w15:restartNumberingAfterBreak="0">
    <w:nsid w:val="768B10D5"/>
    <w:multiLevelType w:val="multilevel"/>
    <w:tmpl w:val="D39A61FC"/>
    <w:lvl w:ilvl="0">
      <w:start w:val="1"/>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781E72FD"/>
    <w:multiLevelType w:val="hybridMultilevel"/>
    <w:tmpl w:val="29FAC3F0"/>
    <w:lvl w:ilvl="0" w:tplc="C4CED058">
      <w:numFmt w:val="bullet"/>
      <w:lvlText w:val="-"/>
      <w:lvlJc w:val="left"/>
      <w:pPr>
        <w:ind w:left="720" w:hanging="360"/>
      </w:pPr>
      <w:rPr>
        <w:rFonts w:ascii="Arial" w:eastAsia="Times New Roman" w:hAnsi="Arial" w:cs="Arial" w:hint="default"/>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8302E2F"/>
    <w:multiLevelType w:val="hybridMultilevel"/>
    <w:tmpl w:val="33E89EDC"/>
    <w:lvl w:ilvl="0" w:tplc="22E40A58">
      <w:start w:val="3"/>
      <w:numFmt w:val="bullet"/>
      <w:lvlText w:val="-"/>
      <w:lvlJc w:val="left"/>
      <w:pPr>
        <w:tabs>
          <w:tab w:val="num" w:pos="720"/>
        </w:tabs>
        <w:ind w:left="720" w:right="720" w:hanging="360"/>
      </w:pPr>
      <w:rPr>
        <w:rFonts w:ascii="Times New Roman" w:eastAsia="Times New Roman" w:hAnsi="Times New Roman" w:cs="Times New Roman" w:hint="default"/>
      </w:rPr>
    </w:lvl>
    <w:lvl w:ilvl="1" w:tplc="04010003" w:tentative="1">
      <w:start w:val="1"/>
      <w:numFmt w:val="bullet"/>
      <w:lvlText w:val="o"/>
      <w:lvlJc w:val="left"/>
      <w:pPr>
        <w:tabs>
          <w:tab w:val="num" w:pos="1440"/>
        </w:tabs>
        <w:ind w:left="1440" w:right="1440" w:hanging="360"/>
      </w:pPr>
      <w:rPr>
        <w:rFonts w:ascii="Courier New" w:hAnsi="Courier New" w:hint="default"/>
      </w:rPr>
    </w:lvl>
    <w:lvl w:ilvl="2" w:tplc="04010005" w:tentative="1">
      <w:start w:val="1"/>
      <w:numFmt w:val="bullet"/>
      <w:lvlText w:val=""/>
      <w:lvlJc w:val="left"/>
      <w:pPr>
        <w:tabs>
          <w:tab w:val="num" w:pos="2160"/>
        </w:tabs>
        <w:ind w:left="2160" w:right="2160" w:hanging="360"/>
      </w:pPr>
      <w:rPr>
        <w:rFonts w:ascii="Wingdings" w:hAnsi="Wingdings" w:hint="default"/>
      </w:rPr>
    </w:lvl>
    <w:lvl w:ilvl="3" w:tplc="04010001" w:tentative="1">
      <w:start w:val="1"/>
      <w:numFmt w:val="bullet"/>
      <w:lvlText w:val=""/>
      <w:lvlJc w:val="left"/>
      <w:pPr>
        <w:tabs>
          <w:tab w:val="num" w:pos="2880"/>
        </w:tabs>
        <w:ind w:left="2880" w:right="2880" w:hanging="360"/>
      </w:pPr>
      <w:rPr>
        <w:rFonts w:ascii="Symbol" w:hAnsi="Symbol" w:hint="default"/>
      </w:rPr>
    </w:lvl>
    <w:lvl w:ilvl="4" w:tplc="04010003" w:tentative="1">
      <w:start w:val="1"/>
      <w:numFmt w:val="bullet"/>
      <w:lvlText w:val="o"/>
      <w:lvlJc w:val="left"/>
      <w:pPr>
        <w:tabs>
          <w:tab w:val="num" w:pos="3600"/>
        </w:tabs>
        <w:ind w:left="3600" w:right="3600" w:hanging="360"/>
      </w:pPr>
      <w:rPr>
        <w:rFonts w:ascii="Courier New" w:hAnsi="Courier New" w:hint="default"/>
      </w:rPr>
    </w:lvl>
    <w:lvl w:ilvl="5" w:tplc="04010005" w:tentative="1">
      <w:start w:val="1"/>
      <w:numFmt w:val="bullet"/>
      <w:lvlText w:val=""/>
      <w:lvlJc w:val="left"/>
      <w:pPr>
        <w:tabs>
          <w:tab w:val="num" w:pos="4320"/>
        </w:tabs>
        <w:ind w:left="4320" w:right="4320" w:hanging="360"/>
      </w:pPr>
      <w:rPr>
        <w:rFonts w:ascii="Wingdings" w:hAnsi="Wingdings" w:hint="default"/>
      </w:rPr>
    </w:lvl>
    <w:lvl w:ilvl="6" w:tplc="04010001" w:tentative="1">
      <w:start w:val="1"/>
      <w:numFmt w:val="bullet"/>
      <w:lvlText w:val=""/>
      <w:lvlJc w:val="left"/>
      <w:pPr>
        <w:tabs>
          <w:tab w:val="num" w:pos="5040"/>
        </w:tabs>
        <w:ind w:left="5040" w:right="5040" w:hanging="360"/>
      </w:pPr>
      <w:rPr>
        <w:rFonts w:ascii="Symbol" w:hAnsi="Symbol" w:hint="default"/>
      </w:rPr>
    </w:lvl>
    <w:lvl w:ilvl="7" w:tplc="04010003" w:tentative="1">
      <w:start w:val="1"/>
      <w:numFmt w:val="bullet"/>
      <w:lvlText w:val="o"/>
      <w:lvlJc w:val="left"/>
      <w:pPr>
        <w:tabs>
          <w:tab w:val="num" w:pos="5760"/>
        </w:tabs>
        <w:ind w:left="5760" w:right="5760" w:hanging="360"/>
      </w:pPr>
      <w:rPr>
        <w:rFonts w:ascii="Courier New" w:hAnsi="Courier New" w:hint="default"/>
      </w:rPr>
    </w:lvl>
    <w:lvl w:ilvl="8" w:tplc="04010005" w:tentative="1">
      <w:start w:val="1"/>
      <w:numFmt w:val="bullet"/>
      <w:lvlText w:val=""/>
      <w:lvlJc w:val="left"/>
      <w:pPr>
        <w:tabs>
          <w:tab w:val="num" w:pos="6480"/>
        </w:tabs>
        <w:ind w:left="6480" w:right="6480" w:hanging="360"/>
      </w:pPr>
      <w:rPr>
        <w:rFonts w:ascii="Wingdings" w:hAnsi="Wingdings" w:hint="default"/>
      </w:rPr>
    </w:lvl>
  </w:abstractNum>
  <w:abstractNum w:abstractNumId="48" w15:restartNumberingAfterBreak="0">
    <w:nsid w:val="7BFE1CC4"/>
    <w:multiLevelType w:val="hybridMultilevel"/>
    <w:tmpl w:val="7C182E5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10677061">
    <w:abstractNumId w:val="20"/>
  </w:num>
  <w:num w:numId="2" w16cid:durableId="1310786834">
    <w:abstractNumId w:val="34"/>
  </w:num>
  <w:num w:numId="3" w16cid:durableId="1900555002">
    <w:abstractNumId w:val="23"/>
  </w:num>
  <w:num w:numId="4" w16cid:durableId="1584101307">
    <w:abstractNumId w:val="22"/>
  </w:num>
  <w:num w:numId="5" w16cid:durableId="347561028">
    <w:abstractNumId w:val="37"/>
  </w:num>
  <w:num w:numId="6" w16cid:durableId="1562713357">
    <w:abstractNumId w:val="47"/>
  </w:num>
  <w:num w:numId="7" w16cid:durableId="856818745">
    <w:abstractNumId w:val="1"/>
  </w:num>
  <w:num w:numId="8" w16cid:durableId="437414929">
    <w:abstractNumId w:val="5"/>
  </w:num>
  <w:num w:numId="9" w16cid:durableId="796410454">
    <w:abstractNumId w:val="25"/>
  </w:num>
  <w:num w:numId="10" w16cid:durableId="89458050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76315496">
    <w:abstractNumId w:val="0"/>
  </w:num>
  <w:num w:numId="12" w16cid:durableId="1180973704">
    <w:abstractNumId w:val="19"/>
  </w:num>
  <w:num w:numId="13" w16cid:durableId="374550343">
    <w:abstractNumId w:val="45"/>
  </w:num>
  <w:num w:numId="14" w16cid:durableId="30768906">
    <w:abstractNumId w:val="29"/>
  </w:num>
  <w:num w:numId="15" w16cid:durableId="1846629912">
    <w:abstractNumId w:val="11"/>
  </w:num>
  <w:num w:numId="16" w16cid:durableId="850292565">
    <w:abstractNumId w:val="44"/>
  </w:num>
  <w:num w:numId="17" w16cid:durableId="607395828">
    <w:abstractNumId w:val="7"/>
  </w:num>
  <w:num w:numId="18" w16cid:durableId="326789860">
    <w:abstractNumId w:val="48"/>
  </w:num>
  <w:num w:numId="19" w16cid:durableId="1927615606">
    <w:abstractNumId w:val="15"/>
  </w:num>
  <w:num w:numId="20" w16cid:durableId="456485990">
    <w:abstractNumId w:val="33"/>
  </w:num>
  <w:num w:numId="21" w16cid:durableId="60569195">
    <w:abstractNumId w:val="6"/>
  </w:num>
  <w:num w:numId="22" w16cid:durableId="1371228127">
    <w:abstractNumId w:val="36"/>
  </w:num>
  <w:num w:numId="23" w16cid:durableId="1197042737">
    <w:abstractNumId w:val="42"/>
  </w:num>
  <w:num w:numId="24" w16cid:durableId="151913296">
    <w:abstractNumId w:val="4"/>
  </w:num>
  <w:num w:numId="25" w16cid:durableId="1268464557">
    <w:abstractNumId w:val="16"/>
  </w:num>
  <w:num w:numId="26" w16cid:durableId="1390761899">
    <w:abstractNumId w:val="35"/>
  </w:num>
  <w:num w:numId="27" w16cid:durableId="1963999225">
    <w:abstractNumId w:val="17"/>
  </w:num>
  <w:num w:numId="28" w16cid:durableId="515577749">
    <w:abstractNumId w:val="39"/>
  </w:num>
  <w:num w:numId="29" w16cid:durableId="14774629">
    <w:abstractNumId w:val="10"/>
  </w:num>
  <w:num w:numId="30" w16cid:durableId="934826204">
    <w:abstractNumId w:val="14"/>
  </w:num>
  <w:num w:numId="31" w16cid:durableId="342972677">
    <w:abstractNumId w:val="30"/>
  </w:num>
  <w:num w:numId="32" w16cid:durableId="750740916">
    <w:abstractNumId w:val="3"/>
  </w:num>
  <w:num w:numId="33" w16cid:durableId="2079011534">
    <w:abstractNumId w:val="27"/>
  </w:num>
  <w:num w:numId="34" w16cid:durableId="162357159">
    <w:abstractNumId w:val="38"/>
  </w:num>
  <w:num w:numId="35" w16cid:durableId="1638485714">
    <w:abstractNumId w:val="13"/>
  </w:num>
  <w:num w:numId="36" w16cid:durableId="1844200168">
    <w:abstractNumId w:val="12"/>
  </w:num>
  <w:num w:numId="37" w16cid:durableId="1873373416">
    <w:abstractNumId w:val="9"/>
  </w:num>
  <w:num w:numId="38" w16cid:durableId="1726023690">
    <w:abstractNumId w:val="40"/>
  </w:num>
  <w:num w:numId="39" w16cid:durableId="444620238">
    <w:abstractNumId w:val="2"/>
  </w:num>
  <w:num w:numId="40" w16cid:durableId="848560863">
    <w:abstractNumId w:val="28"/>
  </w:num>
  <w:num w:numId="41" w16cid:durableId="902258025">
    <w:abstractNumId w:val="8"/>
  </w:num>
  <w:num w:numId="42" w16cid:durableId="73210510">
    <w:abstractNumId w:val="31"/>
  </w:num>
  <w:num w:numId="43" w16cid:durableId="662391320">
    <w:abstractNumId w:val="24"/>
  </w:num>
  <w:num w:numId="44" w16cid:durableId="433550857">
    <w:abstractNumId w:val="46"/>
  </w:num>
  <w:num w:numId="45" w16cid:durableId="728922215">
    <w:abstractNumId w:val="43"/>
  </w:num>
  <w:num w:numId="46" w16cid:durableId="1867018295">
    <w:abstractNumId w:val="21"/>
  </w:num>
  <w:num w:numId="47" w16cid:durableId="949551373">
    <w:abstractNumId w:val="26"/>
  </w:num>
  <w:num w:numId="48" w16cid:durableId="1038699914">
    <w:abstractNumId w:val="18"/>
  </w:num>
  <w:num w:numId="49" w16cid:durableId="570774348">
    <w:abstractNumId w:val="32"/>
  </w:num>
  <w:num w:numId="50" w16cid:durableId="2048603379">
    <w:abstractNumId w:val="4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ENA ESKERJIAN">
    <w15:presenceInfo w15:providerId="AD" w15:userId="S::LENAE@alfamobile.com.lb::da1621c2-e52a-49bc-9254-513724d0900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1135"/>
    <w:rsid w:val="00004AC8"/>
    <w:rsid w:val="00004C27"/>
    <w:rsid w:val="00014FB8"/>
    <w:rsid w:val="000268D4"/>
    <w:rsid w:val="0004618C"/>
    <w:rsid w:val="00051B7A"/>
    <w:rsid w:val="00052E3D"/>
    <w:rsid w:val="0005394C"/>
    <w:rsid w:val="00073E99"/>
    <w:rsid w:val="00080567"/>
    <w:rsid w:val="00083414"/>
    <w:rsid w:val="000908A5"/>
    <w:rsid w:val="00095969"/>
    <w:rsid w:val="000A52E6"/>
    <w:rsid w:val="000B018D"/>
    <w:rsid w:val="000B2F79"/>
    <w:rsid w:val="000B6926"/>
    <w:rsid w:val="000C126A"/>
    <w:rsid w:val="000C3157"/>
    <w:rsid w:val="000C57BE"/>
    <w:rsid w:val="0010084A"/>
    <w:rsid w:val="00101CBF"/>
    <w:rsid w:val="00116028"/>
    <w:rsid w:val="00116880"/>
    <w:rsid w:val="00122C56"/>
    <w:rsid w:val="00133429"/>
    <w:rsid w:val="00146E05"/>
    <w:rsid w:val="00155F5A"/>
    <w:rsid w:val="001566C8"/>
    <w:rsid w:val="001674AD"/>
    <w:rsid w:val="001675B7"/>
    <w:rsid w:val="00167A68"/>
    <w:rsid w:val="0017389A"/>
    <w:rsid w:val="001777F8"/>
    <w:rsid w:val="00177D2E"/>
    <w:rsid w:val="00181847"/>
    <w:rsid w:val="0018731A"/>
    <w:rsid w:val="00193548"/>
    <w:rsid w:val="0019606F"/>
    <w:rsid w:val="001A743C"/>
    <w:rsid w:val="001B4941"/>
    <w:rsid w:val="001B4A11"/>
    <w:rsid w:val="001C4D60"/>
    <w:rsid w:val="001C6FE0"/>
    <w:rsid w:val="001D1BDB"/>
    <w:rsid w:val="001D459E"/>
    <w:rsid w:val="001E09F9"/>
    <w:rsid w:val="001E4F57"/>
    <w:rsid w:val="001E7C55"/>
    <w:rsid w:val="001F4A17"/>
    <w:rsid w:val="001F6550"/>
    <w:rsid w:val="001F789A"/>
    <w:rsid w:val="00207A93"/>
    <w:rsid w:val="00211DE6"/>
    <w:rsid w:val="002165BC"/>
    <w:rsid w:val="00220D69"/>
    <w:rsid w:val="00230DBE"/>
    <w:rsid w:val="00231244"/>
    <w:rsid w:val="0023309B"/>
    <w:rsid w:val="00235836"/>
    <w:rsid w:val="00252101"/>
    <w:rsid w:val="0025464C"/>
    <w:rsid w:val="00261D5D"/>
    <w:rsid w:val="00264C07"/>
    <w:rsid w:val="00283A06"/>
    <w:rsid w:val="00291BAF"/>
    <w:rsid w:val="002A3FB2"/>
    <w:rsid w:val="002A5BCE"/>
    <w:rsid w:val="002B14B8"/>
    <w:rsid w:val="002C2AA1"/>
    <w:rsid w:val="002C3B8D"/>
    <w:rsid w:val="002C3EED"/>
    <w:rsid w:val="002C409D"/>
    <w:rsid w:val="002C5BA3"/>
    <w:rsid w:val="002D0D65"/>
    <w:rsid w:val="002D3461"/>
    <w:rsid w:val="002D55F1"/>
    <w:rsid w:val="002F3D43"/>
    <w:rsid w:val="00301761"/>
    <w:rsid w:val="003035FE"/>
    <w:rsid w:val="00304723"/>
    <w:rsid w:val="00314089"/>
    <w:rsid w:val="003219C3"/>
    <w:rsid w:val="0032471F"/>
    <w:rsid w:val="0032483E"/>
    <w:rsid w:val="0032590C"/>
    <w:rsid w:val="003279F6"/>
    <w:rsid w:val="0033445F"/>
    <w:rsid w:val="00337D84"/>
    <w:rsid w:val="0034160B"/>
    <w:rsid w:val="00351445"/>
    <w:rsid w:val="00354C61"/>
    <w:rsid w:val="003614B5"/>
    <w:rsid w:val="00377FA9"/>
    <w:rsid w:val="00380AB1"/>
    <w:rsid w:val="003852E7"/>
    <w:rsid w:val="00387492"/>
    <w:rsid w:val="00390998"/>
    <w:rsid w:val="00393686"/>
    <w:rsid w:val="00395399"/>
    <w:rsid w:val="003A0658"/>
    <w:rsid w:val="003A3321"/>
    <w:rsid w:val="003C0FF2"/>
    <w:rsid w:val="003E256F"/>
    <w:rsid w:val="003E2B32"/>
    <w:rsid w:val="003F3802"/>
    <w:rsid w:val="003F4AEB"/>
    <w:rsid w:val="003F7CE1"/>
    <w:rsid w:val="004066AC"/>
    <w:rsid w:val="0041060C"/>
    <w:rsid w:val="00431857"/>
    <w:rsid w:val="00431A5D"/>
    <w:rsid w:val="00432A80"/>
    <w:rsid w:val="00433149"/>
    <w:rsid w:val="00442CDD"/>
    <w:rsid w:val="004531A8"/>
    <w:rsid w:val="00462F47"/>
    <w:rsid w:val="004644CB"/>
    <w:rsid w:val="004726DC"/>
    <w:rsid w:val="004754F9"/>
    <w:rsid w:val="00477E02"/>
    <w:rsid w:val="00481793"/>
    <w:rsid w:val="00482A6C"/>
    <w:rsid w:val="00487378"/>
    <w:rsid w:val="0049041C"/>
    <w:rsid w:val="00492F25"/>
    <w:rsid w:val="004B0FEB"/>
    <w:rsid w:val="004B21BB"/>
    <w:rsid w:val="004B2B7F"/>
    <w:rsid w:val="004B620B"/>
    <w:rsid w:val="004C48C3"/>
    <w:rsid w:val="004E0F04"/>
    <w:rsid w:val="004F6A84"/>
    <w:rsid w:val="005018B7"/>
    <w:rsid w:val="0050264E"/>
    <w:rsid w:val="0050662A"/>
    <w:rsid w:val="005114E7"/>
    <w:rsid w:val="00524206"/>
    <w:rsid w:val="005301B5"/>
    <w:rsid w:val="00531CDB"/>
    <w:rsid w:val="00537EF1"/>
    <w:rsid w:val="00545AEB"/>
    <w:rsid w:val="005570A5"/>
    <w:rsid w:val="00564C64"/>
    <w:rsid w:val="00570ED0"/>
    <w:rsid w:val="00570EE4"/>
    <w:rsid w:val="00576E2F"/>
    <w:rsid w:val="00583D5F"/>
    <w:rsid w:val="00594B4D"/>
    <w:rsid w:val="005A41E6"/>
    <w:rsid w:val="005A4E97"/>
    <w:rsid w:val="005B11A9"/>
    <w:rsid w:val="005D096A"/>
    <w:rsid w:val="005D2522"/>
    <w:rsid w:val="005D3131"/>
    <w:rsid w:val="005E069D"/>
    <w:rsid w:val="005E4166"/>
    <w:rsid w:val="005E6A15"/>
    <w:rsid w:val="005F03C5"/>
    <w:rsid w:val="005F295E"/>
    <w:rsid w:val="005F3D0F"/>
    <w:rsid w:val="005F48A3"/>
    <w:rsid w:val="0060239B"/>
    <w:rsid w:val="0060416A"/>
    <w:rsid w:val="00611428"/>
    <w:rsid w:val="00611FED"/>
    <w:rsid w:val="00621BC5"/>
    <w:rsid w:val="00625381"/>
    <w:rsid w:val="00633D15"/>
    <w:rsid w:val="006342B0"/>
    <w:rsid w:val="00634E82"/>
    <w:rsid w:val="0063681B"/>
    <w:rsid w:val="00640791"/>
    <w:rsid w:val="006508AB"/>
    <w:rsid w:val="00662A8F"/>
    <w:rsid w:val="0066760A"/>
    <w:rsid w:val="00685A30"/>
    <w:rsid w:val="00686D2F"/>
    <w:rsid w:val="006A0E31"/>
    <w:rsid w:val="006A46DB"/>
    <w:rsid w:val="006B1CE1"/>
    <w:rsid w:val="006C66F4"/>
    <w:rsid w:val="006D255F"/>
    <w:rsid w:val="006D2D40"/>
    <w:rsid w:val="006E0A08"/>
    <w:rsid w:val="006E2C09"/>
    <w:rsid w:val="006E2F1A"/>
    <w:rsid w:val="006E3778"/>
    <w:rsid w:val="006F33CF"/>
    <w:rsid w:val="0072344E"/>
    <w:rsid w:val="00723B70"/>
    <w:rsid w:val="0072554F"/>
    <w:rsid w:val="007343D7"/>
    <w:rsid w:val="00741847"/>
    <w:rsid w:val="0074442C"/>
    <w:rsid w:val="00744EFF"/>
    <w:rsid w:val="007500AC"/>
    <w:rsid w:val="00774AD4"/>
    <w:rsid w:val="0078755E"/>
    <w:rsid w:val="007A6DFC"/>
    <w:rsid w:val="007B20D0"/>
    <w:rsid w:val="007B50B1"/>
    <w:rsid w:val="007D37FD"/>
    <w:rsid w:val="007F2DD7"/>
    <w:rsid w:val="007F6B72"/>
    <w:rsid w:val="007F78B9"/>
    <w:rsid w:val="008017BA"/>
    <w:rsid w:val="00805665"/>
    <w:rsid w:val="00826D1B"/>
    <w:rsid w:val="0082726F"/>
    <w:rsid w:val="00836919"/>
    <w:rsid w:val="00850513"/>
    <w:rsid w:val="00852219"/>
    <w:rsid w:val="00865E5E"/>
    <w:rsid w:val="008670ED"/>
    <w:rsid w:val="0089144B"/>
    <w:rsid w:val="00896C33"/>
    <w:rsid w:val="00897208"/>
    <w:rsid w:val="008A768A"/>
    <w:rsid w:val="008B0A52"/>
    <w:rsid w:val="008B31C3"/>
    <w:rsid w:val="008B7DAD"/>
    <w:rsid w:val="008C2D14"/>
    <w:rsid w:val="008C69C1"/>
    <w:rsid w:val="008D0673"/>
    <w:rsid w:val="008D50C0"/>
    <w:rsid w:val="008E4537"/>
    <w:rsid w:val="008F3294"/>
    <w:rsid w:val="009009D8"/>
    <w:rsid w:val="00902472"/>
    <w:rsid w:val="009027F7"/>
    <w:rsid w:val="0090485B"/>
    <w:rsid w:val="00914052"/>
    <w:rsid w:val="00915043"/>
    <w:rsid w:val="00916F2C"/>
    <w:rsid w:val="0092468B"/>
    <w:rsid w:val="00931D2C"/>
    <w:rsid w:val="00935C59"/>
    <w:rsid w:val="00944934"/>
    <w:rsid w:val="00952CCB"/>
    <w:rsid w:val="00954C62"/>
    <w:rsid w:val="00960DB1"/>
    <w:rsid w:val="0096622E"/>
    <w:rsid w:val="009678BF"/>
    <w:rsid w:val="00971A17"/>
    <w:rsid w:val="00972370"/>
    <w:rsid w:val="00977DB5"/>
    <w:rsid w:val="009950DD"/>
    <w:rsid w:val="009A4C08"/>
    <w:rsid w:val="009A5C08"/>
    <w:rsid w:val="009A677D"/>
    <w:rsid w:val="009B2B63"/>
    <w:rsid w:val="009B7804"/>
    <w:rsid w:val="009C1B33"/>
    <w:rsid w:val="009D266C"/>
    <w:rsid w:val="009D7C59"/>
    <w:rsid w:val="009F1940"/>
    <w:rsid w:val="009F3165"/>
    <w:rsid w:val="00A04B0E"/>
    <w:rsid w:val="00A05487"/>
    <w:rsid w:val="00A05A3A"/>
    <w:rsid w:val="00A104F9"/>
    <w:rsid w:val="00A1073D"/>
    <w:rsid w:val="00A12B3F"/>
    <w:rsid w:val="00A13710"/>
    <w:rsid w:val="00A13AA5"/>
    <w:rsid w:val="00A221E5"/>
    <w:rsid w:val="00A24F21"/>
    <w:rsid w:val="00A327DF"/>
    <w:rsid w:val="00A33583"/>
    <w:rsid w:val="00A61987"/>
    <w:rsid w:val="00A67C30"/>
    <w:rsid w:val="00A82DD8"/>
    <w:rsid w:val="00A9568E"/>
    <w:rsid w:val="00A96BEA"/>
    <w:rsid w:val="00A97605"/>
    <w:rsid w:val="00AA0581"/>
    <w:rsid w:val="00AA214C"/>
    <w:rsid w:val="00AA34D3"/>
    <w:rsid w:val="00AA571B"/>
    <w:rsid w:val="00AB16BF"/>
    <w:rsid w:val="00AB4654"/>
    <w:rsid w:val="00AE3037"/>
    <w:rsid w:val="00AE30CD"/>
    <w:rsid w:val="00AF2C78"/>
    <w:rsid w:val="00AF7649"/>
    <w:rsid w:val="00AF79BC"/>
    <w:rsid w:val="00B00DAF"/>
    <w:rsid w:val="00B13A3C"/>
    <w:rsid w:val="00B302B2"/>
    <w:rsid w:val="00B331A3"/>
    <w:rsid w:val="00B33440"/>
    <w:rsid w:val="00B354BE"/>
    <w:rsid w:val="00B376AA"/>
    <w:rsid w:val="00B40A73"/>
    <w:rsid w:val="00B46AD8"/>
    <w:rsid w:val="00B5128A"/>
    <w:rsid w:val="00B57875"/>
    <w:rsid w:val="00B65EA8"/>
    <w:rsid w:val="00B71F29"/>
    <w:rsid w:val="00B72A29"/>
    <w:rsid w:val="00B745AB"/>
    <w:rsid w:val="00B7690D"/>
    <w:rsid w:val="00B81722"/>
    <w:rsid w:val="00B863C5"/>
    <w:rsid w:val="00BB76B5"/>
    <w:rsid w:val="00BC22BC"/>
    <w:rsid w:val="00BC2A84"/>
    <w:rsid w:val="00BC5C6B"/>
    <w:rsid w:val="00BC7395"/>
    <w:rsid w:val="00BC7D41"/>
    <w:rsid w:val="00BE4751"/>
    <w:rsid w:val="00BE47F4"/>
    <w:rsid w:val="00BE621C"/>
    <w:rsid w:val="00BE6C30"/>
    <w:rsid w:val="00BF2AD3"/>
    <w:rsid w:val="00BF46C7"/>
    <w:rsid w:val="00BF7AAB"/>
    <w:rsid w:val="00C07A09"/>
    <w:rsid w:val="00C07B63"/>
    <w:rsid w:val="00C15174"/>
    <w:rsid w:val="00C20827"/>
    <w:rsid w:val="00C22025"/>
    <w:rsid w:val="00C23AD1"/>
    <w:rsid w:val="00C25AA0"/>
    <w:rsid w:val="00C31298"/>
    <w:rsid w:val="00C31575"/>
    <w:rsid w:val="00C40786"/>
    <w:rsid w:val="00C41FED"/>
    <w:rsid w:val="00C47ECA"/>
    <w:rsid w:val="00C52EBF"/>
    <w:rsid w:val="00C74C20"/>
    <w:rsid w:val="00C76239"/>
    <w:rsid w:val="00C920E2"/>
    <w:rsid w:val="00CC40ED"/>
    <w:rsid w:val="00CD3074"/>
    <w:rsid w:val="00CD70F3"/>
    <w:rsid w:val="00CE36B9"/>
    <w:rsid w:val="00CE64E5"/>
    <w:rsid w:val="00CE6C94"/>
    <w:rsid w:val="00CE7DF2"/>
    <w:rsid w:val="00CF2EA1"/>
    <w:rsid w:val="00CF71F1"/>
    <w:rsid w:val="00D00AD0"/>
    <w:rsid w:val="00D0263F"/>
    <w:rsid w:val="00D05233"/>
    <w:rsid w:val="00D11198"/>
    <w:rsid w:val="00D148C3"/>
    <w:rsid w:val="00D16C16"/>
    <w:rsid w:val="00D227D0"/>
    <w:rsid w:val="00D23585"/>
    <w:rsid w:val="00D2403D"/>
    <w:rsid w:val="00D260B6"/>
    <w:rsid w:val="00D317D2"/>
    <w:rsid w:val="00D334FA"/>
    <w:rsid w:val="00D33E6E"/>
    <w:rsid w:val="00D42FAA"/>
    <w:rsid w:val="00D5569E"/>
    <w:rsid w:val="00D55E33"/>
    <w:rsid w:val="00D6053F"/>
    <w:rsid w:val="00D65444"/>
    <w:rsid w:val="00D77895"/>
    <w:rsid w:val="00D82EF5"/>
    <w:rsid w:val="00D8463E"/>
    <w:rsid w:val="00D91E14"/>
    <w:rsid w:val="00D9537B"/>
    <w:rsid w:val="00D95E72"/>
    <w:rsid w:val="00DA6B51"/>
    <w:rsid w:val="00DB72DE"/>
    <w:rsid w:val="00DC4257"/>
    <w:rsid w:val="00DC5182"/>
    <w:rsid w:val="00DC78EA"/>
    <w:rsid w:val="00DD1135"/>
    <w:rsid w:val="00DD279C"/>
    <w:rsid w:val="00DD500F"/>
    <w:rsid w:val="00DE5C4A"/>
    <w:rsid w:val="00DF1B7E"/>
    <w:rsid w:val="00E13803"/>
    <w:rsid w:val="00E219DD"/>
    <w:rsid w:val="00E2379C"/>
    <w:rsid w:val="00E34D9B"/>
    <w:rsid w:val="00E47753"/>
    <w:rsid w:val="00E503DF"/>
    <w:rsid w:val="00E52AEC"/>
    <w:rsid w:val="00E60678"/>
    <w:rsid w:val="00E63B62"/>
    <w:rsid w:val="00E64EE6"/>
    <w:rsid w:val="00E76F2A"/>
    <w:rsid w:val="00E82394"/>
    <w:rsid w:val="00EA264D"/>
    <w:rsid w:val="00EA7ECA"/>
    <w:rsid w:val="00EB053A"/>
    <w:rsid w:val="00EB0FBE"/>
    <w:rsid w:val="00EB32F9"/>
    <w:rsid w:val="00EB4BF4"/>
    <w:rsid w:val="00EB57B3"/>
    <w:rsid w:val="00EC3A3B"/>
    <w:rsid w:val="00EC59FC"/>
    <w:rsid w:val="00ED24E7"/>
    <w:rsid w:val="00ED487F"/>
    <w:rsid w:val="00EE4E92"/>
    <w:rsid w:val="00EF35BA"/>
    <w:rsid w:val="00F00CC3"/>
    <w:rsid w:val="00F1067A"/>
    <w:rsid w:val="00F14168"/>
    <w:rsid w:val="00F16F36"/>
    <w:rsid w:val="00F3035C"/>
    <w:rsid w:val="00F536DF"/>
    <w:rsid w:val="00F5476F"/>
    <w:rsid w:val="00F55C69"/>
    <w:rsid w:val="00F60C0F"/>
    <w:rsid w:val="00F75718"/>
    <w:rsid w:val="00F912BF"/>
    <w:rsid w:val="00F924F1"/>
    <w:rsid w:val="00F9334F"/>
    <w:rsid w:val="00FA07BA"/>
    <w:rsid w:val="00FA174D"/>
    <w:rsid w:val="00FA51CB"/>
    <w:rsid w:val="00FB5C26"/>
    <w:rsid w:val="00FB641A"/>
    <w:rsid w:val="00FC53CC"/>
    <w:rsid w:val="00FD4037"/>
    <w:rsid w:val="00FE11FD"/>
    <w:rsid w:val="00FE5126"/>
    <w:rsid w:val="00FF2F36"/>
    <w:rsid w:val="00FF79B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11577E"/>
  <w15:docId w15:val="{F4BCEE8D-E4DA-4801-AC26-BBEA79E34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2726F"/>
    <w:pPr>
      <w:bidi/>
    </w:pPr>
    <w:rPr>
      <w:sz w:val="24"/>
      <w:szCs w:val="24"/>
      <w:lang w:val="en-GB" w:eastAsia="ar-SA"/>
    </w:rPr>
  </w:style>
  <w:style w:type="paragraph" w:styleId="Heading1">
    <w:name w:val="heading 1"/>
    <w:basedOn w:val="Normal"/>
    <w:next w:val="Normal"/>
    <w:link w:val="Heading1Char"/>
    <w:qFormat/>
    <w:rsid w:val="00931D2C"/>
    <w:pPr>
      <w:keepNext/>
      <w:bidi w:val="0"/>
      <w:jc w:val="lowKashida"/>
      <w:outlineLvl w:val="0"/>
    </w:pPr>
    <w:rPr>
      <w:rFonts w:ascii="Arial" w:hAnsi="Arial" w:cs="Arial"/>
      <w:b/>
      <w:bCs/>
      <w:sz w:val="22"/>
      <w:szCs w:val="22"/>
    </w:rPr>
  </w:style>
  <w:style w:type="paragraph" w:styleId="Heading2">
    <w:name w:val="heading 2"/>
    <w:basedOn w:val="Normal"/>
    <w:next w:val="Normal"/>
    <w:qFormat/>
    <w:rsid w:val="00931D2C"/>
    <w:pPr>
      <w:keepNext/>
      <w:bidi w:val="0"/>
      <w:jc w:val="center"/>
      <w:outlineLvl w:val="1"/>
    </w:pPr>
    <w:rPr>
      <w:rFonts w:ascii="Arial" w:hAnsi="Arial" w:cs="Arial"/>
      <w:b/>
      <w:bCs/>
      <w:sz w:val="28"/>
      <w:szCs w:val="28"/>
    </w:rPr>
  </w:style>
  <w:style w:type="paragraph" w:styleId="Heading3">
    <w:name w:val="heading 3"/>
    <w:basedOn w:val="Normal"/>
    <w:next w:val="Normal"/>
    <w:qFormat/>
    <w:rsid w:val="00D55E33"/>
    <w:pPr>
      <w:keepNext/>
      <w:spacing w:before="240" w:after="60"/>
      <w:outlineLvl w:val="2"/>
    </w:pPr>
    <w:rPr>
      <w:rFonts w:ascii="Arial" w:hAnsi="Arial" w:cs="Arial"/>
      <w:b/>
      <w:bCs/>
      <w:sz w:val="26"/>
      <w:szCs w:val="26"/>
    </w:rPr>
  </w:style>
  <w:style w:type="paragraph" w:styleId="Heading4">
    <w:name w:val="heading 4"/>
    <w:basedOn w:val="Normal"/>
    <w:next w:val="Normal"/>
    <w:qFormat/>
    <w:rsid w:val="00931D2C"/>
    <w:pPr>
      <w:keepNext/>
      <w:bidi w:val="0"/>
      <w:jc w:val="both"/>
      <w:outlineLvl w:val="3"/>
    </w:pPr>
    <w:rPr>
      <w:rFonts w:cs="Traditional Arabic"/>
      <w:b/>
      <w:bCs/>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931D2C"/>
    <w:pPr>
      <w:bidi w:val="0"/>
      <w:ind w:left="720" w:hanging="360"/>
      <w:jc w:val="lowKashida"/>
    </w:pPr>
    <w:rPr>
      <w:rFonts w:ascii="Arial" w:hAnsi="Arial" w:cs="Arial"/>
      <w:sz w:val="22"/>
      <w:szCs w:val="22"/>
    </w:rPr>
  </w:style>
  <w:style w:type="paragraph" w:styleId="BodyText">
    <w:name w:val="Body Text"/>
    <w:basedOn w:val="Normal"/>
    <w:link w:val="BodyTextChar"/>
    <w:rsid w:val="00931D2C"/>
    <w:pPr>
      <w:bidi w:val="0"/>
      <w:jc w:val="lowKashida"/>
    </w:pPr>
    <w:rPr>
      <w:rFonts w:ascii="Arial" w:hAnsi="Arial" w:cs="Arial"/>
      <w:sz w:val="22"/>
      <w:szCs w:val="22"/>
    </w:rPr>
  </w:style>
  <w:style w:type="paragraph" w:styleId="Header">
    <w:name w:val="header"/>
    <w:basedOn w:val="Normal"/>
    <w:rsid w:val="00931D2C"/>
    <w:pPr>
      <w:tabs>
        <w:tab w:val="center" w:pos="4320"/>
        <w:tab w:val="right" w:pos="8640"/>
      </w:tabs>
    </w:pPr>
  </w:style>
  <w:style w:type="paragraph" w:styleId="Footer">
    <w:name w:val="footer"/>
    <w:basedOn w:val="Normal"/>
    <w:rsid w:val="00931D2C"/>
    <w:pPr>
      <w:tabs>
        <w:tab w:val="center" w:pos="4320"/>
        <w:tab w:val="right" w:pos="8640"/>
      </w:tabs>
    </w:pPr>
  </w:style>
  <w:style w:type="table" w:styleId="TableGrid">
    <w:name w:val="Table Grid"/>
    <w:basedOn w:val="TableNormal"/>
    <w:rsid w:val="005E41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0B2F79"/>
    <w:rPr>
      <w:rFonts w:ascii="Tahoma" w:hAnsi="Tahoma" w:cs="Tahoma"/>
      <w:sz w:val="16"/>
      <w:szCs w:val="16"/>
    </w:rPr>
  </w:style>
  <w:style w:type="paragraph" w:styleId="DocumentMap">
    <w:name w:val="Document Map"/>
    <w:basedOn w:val="Normal"/>
    <w:semiHidden/>
    <w:rsid w:val="003C0FF2"/>
    <w:pPr>
      <w:shd w:val="clear" w:color="auto" w:fill="000080"/>
    </w:pPr>
    <w:rPr>
      <w:rFonts w:ascii="Tahoma" w:hAnsi="Tahoma" w:cs="Tahoma"/>
      <w:sz w:val="20"/>
      <w:szCs w:val="20"/>
    </w:rPr>
  </w:style>
  <w:style w:type="paragraph" w:customStyle="1" w:styleId="Body">
    <w:name w:val="Body"/>
    <w:basedOn w:val="Normal"/>
    <w:rsid w:val="00D55E33"/>
    <w:pPr>
      <w:tabs>
        <w:tab w:val="left" w:pos="851"/>
        <w:tab w:val="left" w:pos="1701"/>
        <w:tab w:val="left" w:pos="2835"/>
        <w:tab w:val="left" w:pos="4253"/>
      </w:tabs>
      <w:bidi w:val="0"/>
      <w:spacing w:after="240" w:line="312" w:lineRule="auto"/>
      <w:jc w:val="both"/>
    </w:pPr>
    <w:rPr>
      <w:szCs w:val="20"/>
      <w:lang w:eastAsia="en-US"/>
    </w:rPr>
  </w:style>
  <w:style w:type="paragraph" w:customStyle="1" w:styleId="Heading3Text">
    <w:name w:val="Heading 3 Text"/>
    <w:basedOn w:val="Heading3"/>
    <w:rsid w:val="00D55E33"/>
    <w:pPr>
      <w:keepNext w:val="0"/>
      <w:widowControl w:val="0"/>
      <w:tabs>
        <w:tab w:val="left" w:pos="851"/>
      </w:tabs>
      <w:bidi w:val="0"/>
      <w:spacing w:after="240"/>
      <w:ind w:left="851" w:hanging="851"/>
      <w:jc w:val="both"/>
    </w:pPr>
    <w:rPr>
      <w:b w:val="0"/>
      <w:noProof/>
      <w:sz w:val="22"/>
      <w:szCs w:val="22"/>
      <w:lang w:eastAsia="en-US"/>
    </w:rPr>
  </w:style>
  <w:style w:type="paragraph" w:customStyle="1" w:styleId="Heading2Contract">
    <w:name w:val="Heading 2 Contract"/>
    <w:basedOn w:val="Heading2"/>
    <w:rsid w:val="00D55E33"/>
    <w:pPr>
      <w:keepNext w:val="0"/>
      <w:tabs>
        <w:tab w:val="left" w:pos="851"/>
        <w:tab w:val="num" w:pos="1296"/>
      </w:tabs>
      <w:spacing w:before="360" w:after="360"/>
      <w:ind w:left="851" w:hanging="851"/>
      <w:jc w:val="both"/>
    </w:pPr>
    <w:rPr>
      <w:b w:val="0"/>
      <w:bCs w:val="0"/>
      <w:iCs/>
      <w:sz w:val="22"/>
      <w:szCs w:val="22"/>
      <w:lang w:val="en-US" w:eastAsia="en-US"/>
    </w:rPr>
  </w:style>
  <w:style w:type="character" w:customStyle="1" w:styleId="Heading1Char">
    <w:name w:val="Heading 1 Char"/>
    <w:basedOn w:val="DefaultParagraphFont"/>
    <w:link w:val="Heading1"/>
    <w:rsid w:val="009950DD"/>
    <w:rPr>
      <w:rFonts w:ascii="Arial" w:hAnsi="Arial" w:cs="Arial"/>
      <w:b/>
      <w:bCs/>
      <w:sz w:val="22"/>
      <w:szCs w:val="22"/>
      <w:lang w:val="en-GB" w:eastAsia="ar-SA"/>
    </w:rPr>
  </w:style>
  <w:style w:type="paragraph" w:styleId="ListParagraph">
    <w:name w:val="List Paragraph"/>
    <w:basedOn w:val="Normal"/>
    <w:uiPriority w:val="34"/>
    <w:qFormat/>
    <w:rsid w:val="00C40786"/>
    <w:pPr>
      <w:ind w:left="720"/>
      <w:contextualSpacing/>
    </w:pPr>
  </w:style>
  <w:style w:type="character" w:customStyle="1" w:styleId="BodyTextChar">
    <w:name w:val="Body Text Char"/>
    <w:basedOn w:val="DefaultParagraphFont"/>
    <w:link w:val="BodyText"/>
    <w:rsid w:val="00F5476F"/>
    <w:rPr>
      <w:rFonts w:ascii="Arial" w:hAnsi="Arial" w:cs="Arial"/>
      <w:sz w:val="22"/>
      <w:szCs w:val="22"/>
      <w:lang w:val="en-GB" w:eastAsia="ar-SA"/>
    </w:rPr>
  </w:style>
  <w:style w:type="paragraph" w:styleId="Revision">
    <w:name w:val="Revision"/>
    <w:hidden/>
    <w:uiPriority w:val="99"/>
    <w:semiHidden/>
    <w:rsid w:val="007F2DD7"/>
    <w:rPr>
      <w:sz w:val="24"/>
      <w:szCs w:val="24"/>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824706">
      <w:bodyDiv w:val="1"/>
      <w:marLeft w:val="0"/>
      <w:marRight w:val="0"/>
      <w:marTop w:val="0"/>
      <w:marBottom w:val="0"/>
      <w:divBdr>
        <w:top w:val="none" w:sz="0" w:space="0" w:color="auto"/>
        <w:left w:val="none" w:sz="0" w:space="0" w:color="auto"/>
        <w:bottom w:val="none" w:sz="0" w:space="0" w:color="auto"/>
        <w:right w:val="none" w:sz="0" w:space="0" w:color="auto"/>
      </w:divBdr>
    </w:div>
    <w:div w:id="220555529">
      <w:bodyDiv w:val="1"/>
      <w:marLeft w:val="0"/>
      <w:marRight w:val="0"/>
      <w:marTop w:val="0"/>
      <w:marBottom w:val="0"/>
      <w:divBdr>
        <w:top w:val="none" w:sz="0" w:space="0" w:color="auto"/>
        <w:left w:val="none" w:sz="0" w:space="0" w:color="auto"/>
        <w:bottom w:val="none" w:sz="0" w:space="0" w:color="auto"/>
        <w:right w:val="none" w:sz="0" w:space="0" w:color="auto"/>
      </w:divBdr>
    </w:div>
    <w:div w:id="473722100">
      <w:bodyDiv w:val="1"/>
      <w:marLeft w:val="0"/>
      <w:marRight w:val="0"/>
      <w:marTop w:val="0"/>
      <w:marBottom w:val="0"/>
      <w:divBdr>
        <w:top w:val="none" w:sz="0" w:space="0" w:color="auto"/>
        <w:left w:val="none" w:sz="0" w:space="0" w:color="auto"/>
        <w:bottom w:val="none" w:sz="0" w:space="0" w:color="auto"/>
        <w:right w:val="none" w:sz="0" w:space="0" w:color="auto"/>
      </w:divBdr>
    </w:div>
    <w:div w:id="544489666">
      <w:bodyDiv w:val="1"/>
      <w:marLeft w:val="0"/>
      <w:marRight w:val="0"/>
      <w:marTop w:val="0"/>
      <w:marBottom w:val="0"/>
      <w:divBdr>
        <w:top w:val="none" w:sz="0" w:space="0" w:color="auto"/>
        <w:left w:val="none" w:sz="0" w:space="0" w:color="auto"/>
        <w:bottom w:val="none" w:sz="0" w:space="0" w:color="auto"/>
        <w:right w:val="none" w:sz="0" w:space="0" w:color="auto"/>
      </w:divBdr>
    </w:div>
    <w:div w:id="549538294">
      <w:bodyDiv w:val="1"/>
      <w:marLeft w:val="0"/>
      <w:marRight w:val="0"/>
      <w:marTop w:val="0"/>
      <w:marBottom w:val="0"/>
      <w:divBdr>
        <w:top w:val="none" w:sz="0" w:space="0" w:color="auto"/>
        <w:left w:val="none" w:sz="0" w:space="0" w:color="auto"/>
        <w:bottom w:val="none" w:sz="0" w:space="0" w:color="auto"/>
        <w:right w:val="none" w:sz="0" w:space="0" w:color="auto"/>
      </w:divBdr>
    </w:div>
    <w:div w:id="963774746">
      <w:bodyDiv w:val="1"/>
      <w:marLeft w:val="0"/>
      <w:marRight w:val="0"/>
      <w:marTop w:val="0"/>
      <w:marBottom w:val="0"/>
      <w:divBdr>
        <w:top w:val="none" w:sz="0" w:space="0" w:color="auto"/>
        <w:left w:val="none" w:sz="0" w:space="0" w:color="auto"/>
        <w:bottom w:val="none" w:sz="0" w:space="0" w:color="auto"/>
        <w:right w:val="none" w:sz="0" w:space="0" w:color="auto"/>
      </w:divBdr>
    </w:div>
    <w:div w:id="1226717687">
      <w:bodyDiv w:val="1"/>
      <w:marLeft w:val="0"/>
      <w:marRight w:val="0"/>
      <w:marTop w:val="0"/>
      <w:marBottom w:val="0"/>
      <w:divBdr>
        <w:top w:val="none" w:sz="0" w:space="0" w:color="auto"/>
        <w:left w:val="none" w:sz="0" w:space="0" w:color="auto"/>
        <w:bottom w:val="none" w:sz="0" w:space="0" w:color="auto"/>
        <w:right w:val="none" w:sz="0" w:space="0" w:color="auto"/>
      </w:divBdr>
    </w:div>
    <w:div w:id="1311404648">
      <w:bodyDiv w:val="1"/>
      <w:marLeft w:val="0"/>
      <w:marRight w:val="0"/>
      <w:marTop w:val="0"/>
      <w:marBottom w:val="0"/>
      <w:divBdr>
        <w:top w:val="none" w:sz="0" w:space="0" w:color="auto"/>
        <w:left w:val="none" w:sz="0" w:space="0" w:color="auto"/>
        <w:bottom w:val="none" w:sz="0" w:space="0" w:color="auto"/>
        <w:right w:val="none" w:sz="0" w:space="0" w:color="auto"/>
      </w:divBdr>
    </w:div>
    <w:div w:id="1453675277">
      <w:bodyDiv w:val="1"/>
      <w:marLeft w:val="0"/>
      <w:marRight w:val="0"/>
      <w:marTop w:val="0"/>
      <w:marBottom w:val="0"/>
      <w:divBdr>
        <w:top w:val="none" w:sz="0" w:space="0" w:color="auto"/>
        <w:left w:val="none" w:sz="0" w:space="0" w:color="auto"/>
        <w:bottom w:val="none" w:sz="0" w:space="0" w:color="auto"/>
        <w:right w:val="none" w:sz="0" w:space="0" w:color="auto"/>
      </w:divBdr>
    </w:div>
    <w:div w:id="1568759313">
      <w:bodyDiv w:val="1"/>
      <w:marLeft w:val="0"/>
      <w:marRight w:val="0"/>
      <w:marTop w:val="0"/>
      <w:marBottom w:val="0"/>
      <w:divBdr>
        <w:top w:val="none" w:sz="0" w:space="0" w:color="auto"/>
        <w:left w:val="none" w:sz="0" w:space="0" w:color="auto"/>
        <w:bottom w:val="none" w:sz="0" w:space="0" w:color="auto"/>
        <w:right w:val="none" w:sz="0" w:space="0" w:color="auto"/>
      </w:divBdr>
    </w:div>
    <w:div w:id="1812361239">
      <w:bodyDiv w:val="1"/>
      <w:marLeft w:val="0"/>
      <w:marRight w:val="0"/>
      <w:marTop w:val="0"/>
      <w:marBottom w:val="0"/>
      <w:divBdr>
        <w:top w:val="none" w:sz="0" w:space="0" w:color="auto"/>
        <w:left w:val="none" w:sz="0" w:space="0" w:color="auto"/>
        <w:bottom w:val="none" w:sz="0" w:space="0" w:color="auto"/>
        <w:right w:val="none" w:sz="0" w:space="0" w:color="auto"/>
      </w:divBdr>
    </w:div>
    <w:div w:id="1834107395">
      <w:bodyDiv w:val="1"/>
      <w:marLeft w:val="0"/>
      <w:marRight w:val="0"/>
      <w:marTop w:val="0"/>
      <w:marBottom w:val="0"/>
      <w:divBdr>
        <w:top w:val="none" w:sz="0" w:space="0" w:color="auto"/>
        <w:left w:val="none" w:sz="0" w:space="0" w:color="auto"/>
        <w:bottom w:val="none" w:sz="0" w:space="0" w:color="auto"/>
        <w:right w:val="none" w:sz="0" w:space="0" w:color="auto"/>
      </w:divBdr>
    </w:div>
    <w:div w:id="1845240654">
      <w:bodyDiv w:val="1"/>
      <w:marLeft w:val="0"/>
      <w:marRight w:val="0"/>
      <w:marTop w:val="0"/>
      <w:marBottom w:val="0"/>
      <w:divBdr>
        <w:top w:val="none" w:sz="0" w:space="0" w:color="auto"/>
        <w:left w:val="none" w:sz="0" w:space="0" w:color="auto"/>
        <w:bottom w:val="none" w:sz="0" w:space="0" w:color="auto"/>
        <w:right w:val="none" w:sz="0" w:space="0" w:color="auto"/>
      </w:divBdr>
    </w:div>
    <w:div w:id="1904562269">
      <w:bodyDiv w:val="1"/>
      <w:marLeft w:val="0"/>
      <w:marRight w:val="0"/>
      <w:marTop w:val="0"/>
      <w:marBottom w:val="0"/>
      <w:divBdr>
        <w:top w:val="none" w:sz="0" w:space="0" w:color="auto"/>
        <w:left w:val="none" w:sz="0" w:space="0" w:color="auto"/>
        <w:bottom w:val="none" w:sz="0" w:space="0" w:color="auto"/>
        <w:right w:val="none" w:sz="0" w:space="0" w:color="auto"/>
      </w:divBdr>
    </w:div>
    <w:div w:id="2027050535">
      <w:bodyDiv w:val="1"/>
      <w:marLeft w:val="0"/>
      <w:marRight w:val="0"/>
      <w:marTop w:val="0"/>
      <w:marBottom w:val="0"/>
      <w:divBdr>
        <w:top w:val="none" w:sz="0" w:space="0" w:color="auto"/>
        <w:left w:val="none" w:sz="0" w:space="0" w:color="auto"/>
        <w:bottom w:val="none" w:sz="0" w:space="0" w:color="auto"/>
        <w:right w:val="none" w:sz="0" w:space="0" w:color="auto"/>
      </w:divBdr>
    </w:div>
    <w:div w:id="2084523958">
      <w:bodyDiv w:val="1"/>
      <w:marLeft w:val="0"/>
      <w:marRight w:val="0"/>
      <w:marTop w:val="0"/>
      <w:marBottom w:val="0"/>
      <w:divBdr>
        <w:top w:val="none" w:sz="0" w:space="0" w:color="auto"/>
        <w:left w:val="none" w:sz="0" w:space="0" w:color="auto"/>
        <w:bottom w:val="none" w:sz="0" w:space="0" w:color="auto"/>
        <w:right w:val="none" w:sz="0" w:space="0" w:color="auto"/>
      </w:divBdr>
    </w:div>
    <w:div w:id="2089113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9FC96F8B6645A4684BDB4A4280C374B" ma:contentTypeVersion="3" ma:contentTypeDescription="Create a new document." ma:contentTypeScope="" ma:versionID="28a97ea396beac29e4aa36b9242ef10d">
  <xsd:schema xmlns:xsd="http://www.w3.org/2001/XMLSchema" xmlns:xs="http://www.w3.org/2001/XMLSchema" xmlns:p="http://schemas.microsoft.com/office/2006/metadata/properties" xmlns:ns3="3e662bce-1a5a-48f0-b4af-a6ce6d9f2573" targetNamespace="http://schemas.microsoft.com/office/2006/metadata/properties" ma:root="true" ma:fieldsID="0a79383579917cb895062964ae107f7a" ns3:_="">
    <xsd:import namespace="3e662bce-1a5a-48f0-b4af-a6ce6d9f2573"/>
    <xsd:element name="properties">
      <xsd:complexType>
        <xsd:sequence>
          <xsd:element name="documentManagement">
            <xsd:complexType>
              <xsd:all>
                <xsd:element ref="ns3:MediaServiceMetadata" minOccurs="0"/>
                <xsd:element ref="ns3:MediaServiceFastMetadata"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662bce-1a5a-48f0-b4af-a6ce6d9f2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6CDE66-AED6-4C0A-94F0-0A9F95509C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662bce-1a5a-48f0-b4af-a6ce6d9f2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D3B5F47-B959-452E-A1CC-FE463978043D}">
  <ds:schemaRefs>
    <ds:schemaRef ds:uri="http://schemas.microsoft.com/sharepoint/v3/contenttype/forms"/>
  </ds:schemaRefs>
</ds:datastoreItem>
</file>

<file path=customXml/itemProps3.xml><?xml version="1.0" encoding="utf-8"?>
<ds:datastoreItem xmlns:ds="http://schemas.openxmlformats.org/officeDocument/2006/customXml" ds:itemID="{CA09B3DA-73A6-41E6-8541-2458B196927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479EB0C-B5FB-4866-B359-637C8AE321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Pages>
  <Words>2355</Words>
  <Characters>13424</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TE VEGA s</vt:lpstr>
    </vt:vector>
  </TitlesOfParts>
  <Company>FTML</Company>
  <LinksUpToDate>false</LinksUpToDate>
  <CharactersWithSpaces>15748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 VEGA s</dc:title>
  <dc:creator>SOUHAB</dc:creator>
  <cp:lastModifiedBy>LENA ESKERJIAN</cp:lastModifiedBy>
  <cp:revision>5</cp:revision>
  <cp:lastPrinted>2023-03-20T09:45:00Z</cp:lastPrinted>
  <dcterms:created xsi:type="dcterms:W3CDTF">2024-01-23T07:08:00Z</dcterms:created>
  <dcterms:modified xsi:type="dcterms:W3CDTF">2024-01-23T08:52:00Z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0x010100A9FC96F8B6645A4684BDB4A4280C374B</vt:lpwstr>
  </property>
</Properties>
</file>